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DB23" w14:textId="72308407" w:rsidR="00370BE8" w:rsidRPr="00A50B66" w:rsidRDefault="00370BE8" w:rsidP="00A50B66">
      <w:pPr>
        <w:pStyle w:val="NRCINSPECTIONMANUAL"/>
      </w:pPr>
      <w:r w:rsidRPr="00A50B66">
        <w:tab/>
      </w:r>
      <w:r w:rsidRPr="00A50B66">
        <w:rPr>
          <w:b/>
          <w:bCs/>
          <w:sz w:val="38"/>
          <w:szCs w:val="38"/>
        </w:rPr>
        <w:t>NRC INSPECTION MANUAL</w:t>
      </w:r>
      <w:r w:rsidRPr="00A50B66">
        <w:tab/>
      </w:r>
      <w:r w:rsidRPr="00A50B66">
        <w:rPr>
          <w:sz w:val="20"/>
          <w:szCs w:val="20"/>
        </w:rPr>
        <w:t>IRIB</w:t>
      </w:r>
    </w:p>
    <w:p w14:paraId="72A6FB34" w14:textId="464DB285" w:rsidR="00370BE8" w:rsidRPr="0086582B" w:rsidRDefault="004E42FA" w:rsidP="0086582B">
      <w:pPr>
        <w:pStyle w:val="IMCIP"/>
      </w:pPr>
      <w:r w:rsidRPr="0086582B">
        <w:t>INSPECTION PROCEDURE 71111</w:t>
      </w:r>
      <w:r w:rsidR="00370BE8" w:rsidRPr="0086582B">
        <w:t xml:space="preserve"> ATTACHMENT 0</w:t>
      </w:r>
      <w:r w:rsidR="00B60986" w:rsidRPr="0086582B">
        <w:t>8</w:t>
      </w:r>
    </w:p>
    <w:p w14:paraId="1C78101A" w14:textId="25D79D5B" w:rsidR="00837A19" w:rsidRDefault="0020684E" w:rsidP="00837A19">
      <w:pPr>
        <w:pStyle w:val="Title"/>
      </w:pPr>
      <w:r>
        <w:t>INSERVICE INSPECTION ACTIVITIES</w:t>
      </w:r>
    </w:p>
    <w:p w14:paraId="4D6A9CFC" w14:textId="33108982" w:rsidR="00370BE8" w:rsidRDefault="000420FE" w:rsidP="008C53EC">
      <w:pPr>
        <w:pStyle w:val="EffectiveDate"/>
      </w:pPr>
      <w:r w:rsidRPr="004F3923">
        <w:t>Effective Date:</w:t>
      </w:r>
      <w:r w:rsidR="008D0477">
        <w:t xml:space="preserve"> </w:t>
      </w:r>
      <w:r w:rsidR="002568AE">
        <w:t>January 1, 2023</w:t>
      </w:r>
    </w:p>
    <w:p w14:paraId="452743D6" w14:textId="450A6356" w:rsidR="00370BE8" w:rsidRPr="00B133A7" w:rsidRDefault="00370BE8" w:rsidP="00B75F5B">
      <w:pPr>
        <w:pStyle w:val="Applicability"/>
      </w:pPr>
      <w:r w:rsidRPr="00B133A7">
        <w:t xml:space="preserve">PROGRAM APPLICABILITY: </w:t>
      </w:r>
      <w:r w:rsidR="00D64685">
        <w:t xml:space="preserve">IMC </w:t>
      </w:r>
      <w:r w:rsidRPr="00B133A7">
        <w:t>2515</w:t>
      </w:r>
      <w:r>
        <w:t>A</w:t>
      </w:r>
    </w:p>
    <w:p w14:paraId="6F179262" w14:textId="03CDCF10" w:rsidR="00817120" w:rsidRDefault="000420FE" w:rsidP="00394A97">
      <w:pPr>
        <w:pStyle w:val="Bases"/>
      </w:pPr>
      <w:r w:rsidRPr="006E3EA7">
        <w:t>CORNERSTONES:</w:t>
      </w:r>
      <w:r w:rsidRPr="006E3EA7">
        <w:tab/>
        <w:t>Initiating</w:t>
      </w:r>
      <w:r w:rsidRPr="00394A97">
        <w:t xml:space="preserve"> </w:t>
      </w:r>
      <w:r w:rsidRPr="006E3EA7">
        <w:t>Events</w:t>
      </w:r>
      <w:r w:rsidR="008B532C">
        <w:br/>
      </w:r>
      <w:r w:rsidRPr="006E3EA7">
        <w:t>B</w:t>
      </w:r>
      <w:r w:rsidR="00370BE8">
        <w:t>arrier Integrity</w:t>
      </w:r>
      <w:r w:rsidR="008B532C">
        <w:br/>
      </w:r>
      <w:r w:rsidRPr="006E3EA7">
        <w:t>Mitigating Systems</w:t>
      </w:r>
    </w:p>
    <w:p w14:paraId="3EDA976F" w14:textId="5B6EEF05" w:rsidR="00370BE8" w:rsidRDefault="00370BE8" w:rsidP="00015A7C">
      <w:pPr>
        <w:pStyle w:val="Bases"/>
      </w:pPr>
      <w:r w:rsidRPr="00D51957">
        <w:t>INSPECTION BASES:</w:t>
      </w:r>
      <w:r w:rsidRPr="00D51957">
        <w:tab/>
        <w:t xml:space="preserve">See </w:t>
      </w:r>
      <w:r w:rsidR="00662814">
        <w:t>Inspection Manual Chapter (</w:t>
      </w:r>
      <w:r w:rsidRPr="00D51957">
        <w:t>IMC</w:t>
      </w:r>
      <w:r w:rsidR="00662814">
        <w:t>)</w:t>
      </w:r>
      <w:r w:rsidRPr="00D51957">
        <w:t> 0308</w:t>
      </w:r>
      <w:r>
        <w:t>,</w:t>
      </w:r>
      <w:r w:rsidRPr="00D51957">
        <w:t xml:space="preserve"> Attachment</w:t>
      </w:r>
      <w:r>
        <w:t> </w:t>
      </w:r>
      <w:r w:rsidRPr="00D51957">
        <w:t>2</w:t>
      </w:r>
      <w:r w:rsidR="006A0BFD">
        <w:t xml:space="preserve">, </w:t>
      </w:r>
      <w:r w:rsidR="0082650E">
        <w:br/>
      </w:r>
      <w:r w:rsidR="006A0BFD">
        <w:t>“Technical Basis for Inspection Program”</w:t>
      </w:r>
    </w:p>
    <w:p w14:paraId="66314C9C" w14:textId="77777777" w:rsidR="00370BE8" w:rsidRDefault="00370BE8" w:rsidP="0076503D">
      <w:pPr>
        <w:pStyle w:val="Heading1"/>
      </w:pPr>
      <w:r w:rsidRPr="00D51957">
        <w:t>SAMPLE REQUIREMENTS</w:t>
      </w:r>
      <w:r w:rsidRPr="00902E45">
        <w:t>:</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0"/>
        <w:gridCol w:w="1170"/>
        <w:gridCol w:w="1530"/>
        <w:gridCol w:w="1440"/>
        <w:gridCol w:w="990"/>
        <w:gridCol w:w="1875"/>
      </w:tblGrid>
      <w:tr w:rsidR="00B462BB" w:rsidRPr="006A0BFD" w14:paraId="4006255D" w14:textId="77777777" w:rsidTr="0076503D">
        <w:tc>
          <w:tcPr>
            <w:tcW w:w="3420"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2D6AE6E2" w14:textId="77777777" w:rsidR="00B462BB" w:rsidRPr="00D5606D" w:rsidRDefault="00B462BB" w:rsidP="00DE02F0">
            <w:pPr>
              <w:tabs>
                <w:tab w:val="left" w:pos="244"/>
                <w:tab w:val="left" w:pos="835"/>
                <w:tab w:val="left" w:pos="1440"/>
                <w:tab w:val="left" w:pos="2044"/>
                <w:tab w:val="left" w:pos="2635"/>
              </w:tabs>
              <w:jc w:val="center"/>
            </w:pPr>
            <w:r w:rsidRPr="00D5606D">
              <w:t>Sample Requirements</w:t>
            </w:r>
          </w:p>
        </w:tc>
        <w:tc>
          <w:tcPr>
            <w:tcW w:w="2970"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792826EB" w14:textId="77777777" w:rsidR="00B462BB" w:rsidRPr="00D5606D" w:rsidRDefault="00B462BB" w:rsidP="00DE02F0">
            <w:pPr>
              <w:tabs>
                <w:tab w:val="left" w:pos="244"/>
                <w:tab w:val="left" w:pos="835"/>
                <w:tab w:val="left" w:pos="1440"/>
                <w:tab w:val="left" w:pos="2044"/>
                <w:tab w:val="left" w:pos="2635"/>
              </w:tabs>
              <w:jc w:val="center"/>
            </w:pPr>
            <w:r w:rsidRPr="00D5606D">
              <w:t>Minimum Baseline Sample Completion Requirements</w:t>
            </w:r>
          </w:p>
        </w:tc>
        <w:tc>
          <w:tcPr>
            <w:tcW w:w="2865" w:type="dxa"/>
            <w:gridSpan w:val="2"/>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hideMark/>
          </w:tcPr>
          <w:p w14:paraId="1469F5C4" w14:textId="359EE71F" w:rsidR="00B462BB" w:rsidRPr="00D5606D" w:rsidRDefault="000D4E5B" w:rsidP="00DE02F0">
            <w:pPr>
              <w:pStyle w:val="Default"/>
              <w:jc w:val="center"/>
              <w:rPr>
                <w:color w:val="auto"/>
                <w:sz w:val="22"/>
              </w:rPr>
            </w:pPr>
            <w:r w:rsidRPr="00D5606D">
              <w:rPr>
                <w:color w:val="auto"/>
                <w:sz w:val="22"/>
              </w:rPr>
              <w:t>Budgeted Range</w:t>
            </w:r>
          </w:p>
        </w:tc>
      </w:tr>
      <w:tr w:rsidR="003B3690" w:rsidRPr="006A0BFD" w14:paraId="61F5E688" w14:textId="77777777" w:rsidTr="0076503D">
        <w:trPr>
          <w:trHeight w:val="256"/>
        </w:trPr>
        <w:tc>
          <w:tcPr>
            <w:tcW w:w="225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hideMark/>
          </w:tcPr>
          <w:p w14:paraId="46D42D5D" w14:textId="77777777" w:rsidR="00B462BB" w:rsidRPr="00D5606D" w:rsidRDefault="00B462BB" w:rsidP="00DE02F0">
            <w:pPr>
              <w:tabs>
                <w:tab w:val="left" w:pos="244"/>
                <w:tab w:val="left" w:pos="835"/>
                <w:tab w:val="left" w:pos="1440"/>
                <w:tab w:val="left" w:pos="2044"/>
                <w:tab w:val="left" w:pos="2635"/>
              </w:tabs>
              <w:jc w:val="center"/>
            </w:pPr>
            <w:r w:rsidRPr="00D5606D">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54DD14B0" w14:textId="77777777" w:rsidR="00B462BB" w:rsidRPr="00D5606D" w:rsidRDefault="00B462BB" w:rsidP="00DE02F0">
            <w:pPr>
              <w:tabs>
                <w:tab w:val="left" w:pos="244"/>
                <w:tab w:val="left" w:pos="835"/>
                <w:tab w:val="left" w:pos="1440"/>
                <w:tab w:val="left" w:pos="2044"/>
                <w:tab w:val="left" w:pos="2635"/>
              </w:tabs>
              <w:jc w:val="center"/>
            </w:pPr>
            <w:r w:rsidRPr="00D5606D">
              <w:t>Section(s)</w:t>
            </w:r>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406F7DDA" w14:textId="77777777" w:rsidR="00B462BB" w:rsidRPr="00D5606D" w:rsidRDefault="00B462BB" w:rsidP="00DE02F0">
            <w:pPr>
              <w:tabs>
                <w:tab w:val="left" w:pos="244"/>
                <w:tab w:val="left" w:pos="835"/>
                <w:tab w:val="left" w:pos="1440"/>
                <w:tab w:val="left" w:pos="2044"/>
                <w:tab w:val="left" w:pos="2635"/>
              </w:tabs>
              <w:jc w:val="center"/>
            </w:pPr>
            <w:r w:rsidRPr="00D5606D">
              <w:t>Frequency</w:t>
            </w:r>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103BECD7" w14:textId="77777777" w:rsidR="00B462BB" w:rsidRPr="00D5606D" w:rsidRDefault="00B462BB" w:rsidP="00DE02F0">
            <w:pPr>
              <w:tabs>
                <w:tab w:val="left" w:pos="244"/>
                <w:tab w:val="left" w:pos="835"/>
                <w:tab w:val="left" w:pos="1440"/>
                <w:tab w:val="left" w:pos="2044"/>
                <w:tab w:val="left" w:pos="2635"/>
              </w:tabs>
              <w:jc w:val="center"/>
            </w:pPr>
            <w:r w:rsidRPr="00D5606D">
              <w:t>Sample Size</w:t>
            </w:r>
          </w:p>
        </w:tc>
        <w:tc>
          <w:tcPr>
            <w:tcW w:w="99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65F9A302" w14:textId="77777777" w:rsidR="00B462BB" w:rsidRPr="00D5606D" w:rsidRDefault="00B462BB" w:rsidP="00DE02F0">
            <w:pPr>
              <w:tabs>
                <w:tab w:val="left" w:pos="244"/>
                <w:tab w:val="left" w:pos="835"/>
                <w:tab w:val="left" w:pos="1440"/>
                <w:tab w:val="left" w:pos="2044"/>
                <w:tab w:val="left" w:pos="2635"/>
              </w:tabs>
              <w:jc w:val="center"/>
            </w:pPr>
            <w:r w:rsidRPr="00D5606D">
              <w:t>Samples</w:t>
            </w:r>
          </w:p>
        </w:tc>
        <w:tc>
          <w:tcPr>
            <w:tcW w:w="1875"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hideMark/>
          </w:tcPr>
          <w:p w14:paraId="34EF78B1" w14:textId="77777777" w:rsidR="00B462BB" w:rsidRPr="00D5606D" w:rsidRDefault="00B462BB" w:rsidP="00DE02F0">
            <w:pPr>
              <w:tabs>
                <w:tab w:val="left" w:pos="244"/>
                <w:tab w:val="left" w:pos="835"/>
                <w:tab w:val="left" w:pos="1440"/>
                <w:tab w:val="left" w:pos="2044"/>
                <w:tab w:val="left" w:pos="2635"/>
              </w:tabs>
              <w:jc w:val="center"/>
            </w:pPr>
            <w:r w:rsidRPr="00D5606D">
              <w:t>Hours</w:t>
            </w:r>
          </w:p>
        </w:tc>
      </w:tr>
      <w:tr w:rsidR="00FB278E" w14:paraId="7C685EF0" w14:textId="77777777" w:rsidTr="00FB278E">
        <w:trPr>
          <w:trHeight w:val="497"/>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745FC0D5" w14:textId="1A57D64E" w:rsidR="00FB278E" w:rsidRDefault="00FB278E" w:rsidP="0013621F">
            <w:pPr>
              <w:pStyle w:val="BodyText"/>
            </w:pPr>
            <w:ins w:id="0" w:author="Author">
              <w:r w:rsidRPr="00533307">
                <w:t>Nondestructive Examination and Welding Activities</w:t>
              </w:r>
            </w:ins>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1D4AC72" w14:textId="4710334F" w:rsidR="00FB278E" w:rsidRDefault="00FB278E" w:rsidP="00DE02F0">
            <w:pPr>
              <w:tabs>
                <w:tab w:val="left" w:pos="244"/>
                <w:tab w:val="left" w:pos="835"/>
                <w:tab w:val="left" w:pos="1440"/>
                <w:tab w:val="left" w:pos="2044"/>
                <w:tab w:val="left" w:pos="2635"/>
              </w:tabs>
            </w:pPr>
            <w:ins w:id="1" w:author="Author">
              <w:r>
                <w:t>03.01</w:t>
              </w:r>
            </w:ins>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CF817F1" w14:textId="5EE65BF5" w:rsidR="00FB278E" w:rsidRDefault="008A7770" w:rsidP="00DE02F0">
            <w:pPr>
              <w:pStyle w:val="Default"/>
              <w:rPr>
                <w:rFonts w:ascii="Times New Roman" w:eastAsia="Times New Roman" w:hAnsi="Times New Roman"/>
                <w:color w:val="auto"/>
                <w:sz w:val="20"/>
                <w:szCs w:val="20"/>
              </w:rPr>
            </w:pPr>
            <w:ins w:id="2" w:author="Author">
              <w:r>
                <w:rPr>
                  <w:rFonts w:eastAsia="Arial"/>
                  <w:color w:val="auto"/>
                  <w:sz w:val="22"/>
                  <w:szCs w:val="22"/>
                </w:rPr>
                <w:t>As</w:t>
              </w:r>
              <w:r w:rsidR="00894641">
                <w:rPr>
                  <w:rFonts w:eastAsia="Arial"/>
                  <w:color w:val="auto"/>
                  <w:sz w:val="22"/>
                  <w:szCs w:val="22"/>
                </w:rPr>
                <w:t xml:space="preserve"> Required</w:t>
              </w:r>
              <w:r w:rsidR="00543A5C">
                <w:rPr>
                  <w:rFonts w:eastAsia="Arial"/>
                  <w:color w:val="auto"/>
                  <w:sz w:val="22"/>
                  <w:szCs w:val="22"/>
                </w:rPr>
                <w:t>*</w:t>
              </w:r>
            </w:ins>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34BB6D71" w14:textId="6858F292" w:rsidR="00FB278E" w:rsidRDefault="00FB278E" w:rsidP="00DE02F0">
            <w:pPr>
              <w:tabs>
                <w:tab w:val="left" w:pos="244"/>
                <w:tab w:val="left" w:pos="835"/>
                <w:tab w:val="left" w:pos="1440"/>
                <w:tab w:val="left" w:pos="2044"/>
                <w:tab w:val="left" w:pos="2635"/>
              </w:tabs>
            </w:pPr>
            <w:ins w:id="3" w:author="Author">
              <w:r>
                <w:t>1 per unit</w:t>
              </w:r>
            </w:ins>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15624951" w14:textId="48C4F0EC" w:rsidR="00FB278E" w:rsidRDefault="00FB278E" w:rsidP="00DE02F0">
            <w:pPr>
              <w:tabs>
                <w:tab w:val="left" w:pos="244"/>
                <w:tab w:val="left" w:pos="835"/>
                <w:tab w:val="left" w:pos="1440"/>
                <w:tab w:val="left" w:pos="2044"/>
                <w:tab w:val="left" w:pos="2635"/>
              </w:tabs>
              <w:rPr>
                <w:rFonts w:ascii="Calibri" w:eastAsiaTheme="minorHAnsi" w:hAnsi="Calibri" w:cs="Times New Roman"/>
              </w:rPr>
            </w:pPr>
            <w:ins w:id="4" w:author="Author">
              <w:r>
                <w:t>1</w:t>
              </w:r>
            </w:ins>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018F9589" w14:textId="3BD501BF" w:rsidR="00FB278E" w:rsidRDefault="00FB278E" w:rsidP="00DE02F0">
            <w:pPr>
              <w:tabs>
                <w:tab w:val="left" w:pos="244"/>
                <w:tab w:val="left" w:pos="835"/>
                <w:tab w:val="left" w:pos="1440"/>
                <w:tab w:val="left" w:pos="2044"/>
                <w:tab w:val="left" w:pos="2635"/>
              </w:tabs>
            </w:pPr>
            <w:ins w:id="5" w:author="Author">
              <w:r w:rsidRPr="00D33596">
                <w:t>36 +/- 6 per unit</w:t>
              </w:r>
            </w:ins>
          </w:p>
        </w:tc>
      </w:tr>
      <w:tr w:rsidR="00FB278E" w14:paraId="35213B48" w14:textId="77777777" w:rsidTr="00FB278E">
        <w:trPr>
          <w:trHeight w:val="400"/>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2A17560A" w14:textId="1C67BD20" w:rsidR="00FB278E" w:rsidRDefault="00FB278E" w:rsidP="0013621F">
            <w:pPr>
              <w:pStyle w:val="BodyText"/>
            </w:pPr>
            <w:ins w:id="6" w:author="Author">
              <w:r w:rsidRPr="00533307">
                <w:t>Pressurized-Water Reactor Vessel Upper Head Penetration Inspection Activities</w:t>
              </w:r>
            </w:ins>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C4C772D" w14:textId="702B4026" w:rsidR="00FB278E" w:rsidRDefault="00FB278E" w:rsidP="00DE02F0">
            <w:pPr>
              <w:tabs>
                <w:tab w:val="left" w:pos="244"/>
                <w:tab w:val="left" w:pos="835"/>
                <w:tab w:val="left" w:pos="1440"/>
                <w:tab w:val="left" w:pos="2044"/>
                <w:tab w:val="left" w:pos="2635"/>
              </w:tabs>
            </w:pPr>
            <w:ins w:id="7" w:author="Author">
              <w:r>
                <w:t>03.02</w:t>
              </w:r>
            </w:ins>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C84E65D" w14:textId="272FFB92" w:rsidR="00FB278E" w:rsidRDefault="008A7770" w:rsidP="00DE02F0">
            <w:pPr>
              <w:pStyle w:val="Default"/>
              <w:rPr>
                <w:rFonts w:eastAsia="Arial"/>
                <w:color w:val="auto"/>
                <w:sz w:val="22"/>
                <w:szCs w:val="22"/>
              </w:rPr>
            </w:pPr>
            <w:ins w:id="8" w:author="Author">
              <w:r w:rsidRPr="008A7770">
                <w:rPr>
                  <w:rFonts w:eastAsia="Arial"/>
                  <w:color w:val="auto"/>
                  <w:sz w:val="22"/>
                  <w:szCs w:val="22"/>
                </w:rPr>
                <w:t>As Required</w:t>
              </w:r>
              <w:r w:rsidR="009352ED">
                <w:rPr>
                  <w:rFonts w:eastAsia="Arial"/>
                  <w:color w:val="auto"/>
                  <w:sz w:val="22"/>
                  <w:szCs w:val="22"/>
                </w:rPr>
                <w:t>**</w:t>
              </w:r>
            </w:ins>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11868901" w14:textId="2F577FB7" w:rsidR="00FB278E" w:rsidRDefault="00FB278E" w:rsidP="00DE02F0">
            <w:pPr>
              <w:tabs>
                <w:tab w:val="left" w:pos="244"/>
                <w:tab w:val="left" w:pos="835"/>
                <w:tab w:val="left" w:pos="1440"/>
                <w:tab w:val="left" w:pos="2044"/>
                <w:tab w:val="left" w:pos="2635"/>
              </w:tabs>
            </w:pPr>
            <w:ins w:id="9" w:author="Author">
              <w:r>
                <w:t>1 per PWR unit</w:t>
              </w:r>
            </w:ins>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142B1B8" w14:textId="297B0749" w:rsidR="00FB278E" w:rsidRDefault="00CF5E16" w:rsidP="00DE02F0">
            <w:pPr>
              <w:tabs>
                <w:tab w:val="left" w:pos="244"/>
                <w:tab w:val="left" w:pos="835"/>
                <w:tab w:val="left" w:pos="1440"/>
                <w:tab w:val="left" w:pos="2044"/>
                <w:tab w:val="left" w:pos="2635"/>
              </w:tabs>
            </w:pPr>
            <w:ins w:id="10" w:author="Author">
              <w:r>
                <w:t>1</w:t>
              </w:r>
            </w:ins>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26A8CF30" w14:textId="68B2014C" w:rsidR="00FB278E" w:rsidRDefault="00FB278E" w:rsidP="00DE02F0">
            <w:pPr>
              <w:tabs>
                <w:tab w:val="left" w:pos="244"/>
                <w:tab w:val="left" w:pos="835"/>
                <w:tab w:val="left" w:pos="1440"/>
                <w:tab w:val="left" w:pos="2044"/>
                <w:tab w:val="left" w:pos="2635"/>
              </w:tabs>
            </w:pPr>
            <w:ins w:id="11" w:author="Author">
              <w:r>
                <w:t>20 +/- 4 per unit</w:t>
              </w:r>
            </w:ins>
          </w:p>
        </w:tc>
      </w:tr>
      <w:tr w:rsidR="00FB278E" w14:paraId="755FDE79" w14:textId="77777777" w:rsidTr="00FB278E">
        <w:trPr>
          <w:trHeight w:val="400"/>
          <w:ins w:id="12" w:author="Author"/>
        </w:trPr>
        <w:tc>
          <w:tcPr>
            <w:tcW w:w="2250"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72973CA0" w14:textId="6D90505F" w:rsidR="00FB278E" w:rsidRDefault="00FB278E" w:rsidP="0013621F">
            <w:pPr>
              <w:pStyle w:val="BodyText"/>
              <w:rPr>
                <w:ins w:id="13" w:author="Author"/>
              </w:rPr>
            </w:pPr>
            <w:ins w:id="14" w:author="Author">
              <w:r w:rsidRPr="00A935FF">
                <w:t>Boric Acid Corrosion Control Inspection Activities</w:t>
              </w:r>
            </w:ins>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2EFDB7A5" w14:textId="3FAD21BA" w:rsidR="00FB278E" w:rsidRDefault="00FB278E" w:rsidP="00DE02F0">
            <w:pPr>
              <w:tabs>
                <w:tab w:val="left" w:pos="244"/>
                <w:tab w:val="left" w:pos="835"/>
                <w:tab w:val="left" w:pos="1440"/>
                <w:tab w:val="left" w:pos="2044"/>
                <w:tab w:val="left" w:pos="2635"/>
              </w:tabs>
              <w:rPr>
                <w:ins w:id="15" w:author="Author"/>
              </w:rPr>
            </w:pPr>
            <w:ins w:id="16" w:author="Author">
              <w:r>
                <w:t>03.03</w:t>
              </w:r>
            </w:ins>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67AEF9C" w14:textId="25E17E9C" w:rsidR="00FB278E" w:rsidRDefault="008A7770" w:rsidP="00DE02F0">
            <w:pPr>
              <w:pStyle w:val="Default"/>
              <w:rPr>
                <w:ins w:id="17" w:author="Author"/>
                <w:rFonts w:eastAsia="Arial"/>
                <w:color w:val="auto"/>
                <w:sz w:val="22"/>
                <w:szCs w:val="22"/>
              </w:rPr>
            </w:pPr>
            <w:ins w:id="18" w:author="Author">
              <w:r w:rsidRPr="008A7770">
                <w:rPr>
                  <w:rFonts w:eastAsia="Arial"/>
                  <w:color w:val="auto"/>
                  <w:sz w:val="22"/>
                  <w:szCs w:val="22"/>
                </w:rPr>
                <w:t>As Required</w:t>
              </w:r>
              <w:r w:rsidR="009352ED">
                <w:rPr>
                  <w:rFonts w:eastAsia="Arial"/>
                  <w:color w:val="auto"/>
                  <w:sz w:val="22"/>
                  <w:szCs w:val="22"/>
                </w:rPr>
                <w:t>*</w:t>
              </w:r>
            </w:ins>
          </w:p>
        </w:tc>
        <w:tc>
          <w:tcPr>
            <w:tcW w:w="144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45471621" w14:textId="551BED2A" w:rsidR="00FB278E" w:rsidRDefault="00FB278E" w:rsidP="00DE02F0">
            <w:pPr>
              <w:tabs>
                <w:tab w:val="left" w:pos="244"/>
                <w:tab w:val="left" w:pos="835"/>
                <w:tab w:val="left" w:pos="1440"/>
                <w:tab w:val="left" w:pos="2044"/>
                <w:tab w:val="left" w:pos="2635"/>
              </w:tabs>
              <w:rPr>
                <w:ins w:id="19" w:author="Author"/>
              </w:rPr>
            </w:pPr>
            <w:ins w:id="20" w:author="Author">
              <w:r>
                <w:t>1 per PWR unit</w:t>
              </w:r>
            </w:ins>
          </w:p>
        </w:tc>
        <w:tc>
          <w:tcPr>
            <w:tcW w:w="99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5328BD63" w14:textId="7C8C3041" w:rsidR="00FB278E" w:rsidRDefault="00CF5E16" w:rsidP="00DE02F0">
            <w:pPr>
              <w:tabs>
                <w:tab w:val="left" w:pos="244"/>
                <w:tab w:val="left" w:pos="835"/>
                <w:tab w:val="left" w:pos="1440"/>
                <w:tab w:val="left" w:pos="2044"/>
                <w:tab w:val="left" w:pos="2635"/>
              </w:tabs>
              <w:rPr>
                <w:ins w:id="21" w:author="Author"/>
              </w:rPr>
            </w:pPr>
            <w:ins w:id="22" w:author="Author">
              <w:r>
                <w:t>1</w:t>
              </w:r>
            </w:ins>
          </w:p>
        </w:tc>
        <w:tc>
          <w:tcPr>
            <w:tcW w:w="1875"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5CF67127" w14:textId="0BC53E21" w:rsidR="00FB278E" w:rsidRDefault="00FB278E" w:rsidP="00DE02F0">
            <w:pPr>
              <w:tabs>
                <w:tab w:val="left" w:pos="244"/>
                <w:tab w:val="left" w:pos="835"/>
                <w:tab w:val="left" w:pos="1440"/>
                <w:tab w:val="left" w:pos="2044"/>
                <w:tab w:val="left" w:pos="2635"/>
              </w:tabs>
              <w:rPr>
                <w:ins w:id="23" w:author="Author"/>
              </w:rPr>
            </w:pPr>
            <w:ins w:id="24" w:author="Author">
              <w:r>
                <w:t>10 +/- 2 per unit</w:t>
              </w:r>
            </w:ins>
          </w:p>
        </w:tc>
      </w:tr>
      <w:tr w:rsidR="00FB278E" w14:paraId="4B5DC78B" w14:textId="77777777" w:rsidTr="00891DB3">
        <w:trPr>
          <w:trHeight w:val="400"/>
          <w:ins w:id="25" w:author="Author"/>
        </w:trPr>
        <w:tc>
          <w:tcPr>
            <w:tcW w:w="225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6E18775" w14:textId="2E4D1E88" w:rsidR="00FB278E" w:rsidRDefault="00FB278E" w:rsidP="00DE02F0">
            <w:pPr>
              <w:tabs>
                <w:tab w:val="left" w:pos="244"/>
                <w:tab w:val="left" w:pos="835"/>
                <w:tab w:val="left" w:pos="1440"/>
                <w:tab w:val="left" w:pos="2044"/>
                <w:tab w:val="left" w:pos="2635"/>
              </w:tabs>
              <w:rPr>
                <w:ins w:id="26" w:author="Author"/>
              </w:rPr>
            </w:pPr>
            <w:ins w:id="27" w:author="Author">
              <w:r w:rsidRPr="00533307">
                <w:t>Steam Generator Tube Inspection Activities</w:t>
              </w:r>
            </w:ins>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65165AFC" w14:textId="0FD6E87C" w:rsidR="00FB278E" w:rsidRDefault="00FB278E" w:rsidP="00DE02F0">
            <w:pPr>
              <w:tabs>
                <w:tab w:val="left" w:pos="244"/>
                <w:tab w:val="left" w:pos="835"/>
                <w:tab w:val="left" w:pos="1440"/>
                <w:tab w:val="left" w:pos="2044"/>
                <w:tab w:val="left" w:pos="2635"/>
              </w:tabs>
              <w:rPr>
                <w:ins w:id="28" w:author="Author"/>
              </w:rPr>
            </w:pPr>
            <w:ins w:id="29" w:author="Author">
              <w:r>
                <w:t>03.04</w:t>
              </w:r>
            </w:ins>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25AD5A54" w14:textId="573BF1B7" w:rsidR="00FB278E" w:rsidRDefault="008A7770" w:rsidP="00DE02F0">
            <w:pPr>
              <w:pStyle w:val="Default"/>
              <w:rPr>
                <w:ins w:id="30" w:author="Author"/>
                <w:rFonts w:eastAsia="Arial"/>
                <w:color w:val="auto"/>
                <w:sz w:val="22"/>
                <w:szCs w:val="22"/>
              </w:rPr>
            </w:pPr>
            <w:ins w:id="31" w:author="Author">
              <w:r w:rsidRPr="008A7770">
                <w:rPr>
                  <w:rFonts w:eastAsia="Arial"/>
                  <w:color w:val="auto"/>
                  <w:sz w:val="22"/>
                  <w:szCs w:val="22"/>
                </w:rPr>
                <w:t>As Required</w:t>
              </w:r>
              <w:r w:rsidR="003A3EF3">
                <w:rPr>
                  <w:rFonts w:eastAsia="Arial"/>
                  <w:color w:val="auto"/>
                  <w:sz w:val="22"/>
                  <w:szCs w:val="22"/>
                </w:rPr>
                <w:t>**</w:t>
              </w:r>
            </w:ins>
          </w:p>
        </w:tc>
        <w:tc>
          <w:tcPr>
            <w:tcW w:w="144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66F07C2" w14:textId="66CBF7C8" w:rsidR="00FB278E" w:rsidRDefault="00FB278E" w:rsidP="00DE02F0">
            <w:pPr>
              <w:tabs>
                <w:tab w:val="left" w:pos="244"/>
                <w:tab w:val="left" w:pos="835"/>
                <w:tab w:val="left" w:pos="1440"/>
                <w:tab w:val="left" w:pos="2044"/>
                <w:tab w:val="left" w:pos="2635"/>
              </w:tabs>
              <w:rPr>
                <w:ins w:id="32" w:author="Author"/>
              </w:rPr>
            </w:pPr>
            <w:ins w:id="33" w:author="Author">
              <w:r>
                <w:t>1 per PWR unit</w:t>
              </w:r>
            </w:ins>
          </w:p>
        </w:tc>
        <w:tc>
          <w:tcPr>
            <w:tcW w:w="99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6C895CA4" w14:textId="07553949" w:rsidR="00FB278E" w:rsidRDefault="00CF5E16" w:rsidP="00DE02F0">
            <w:pPr>
              <w:tabs>
                <w:tab w:val="left" w:pos="244"/>
                <w:tab w:val="left" w:pos="835"/>
                <w:tab w:val="left" w:pos="1440"/>
                <w:tab w:val="left" w:pos="2044"/>
                <w:tab w:val="left" w:pos="2635"/>
              </w:tabs>
              <w:rPr>
                <w:ins w:id="34" w:author="Author"/>
              </w:rPr>
            </w:pPr>
            <w:ins w:id="35" w:author="Author">
              <w:r>
                <w:t>1</w:t>
              </w:r>
            </w:ins>
          </w:p>
        </w:tc>
        <w:tc>
          <w:tcPr>
            <w:tcW w:w="1875"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6CB3DE23" w14:textId="6E08BCE1" w:rsidR="00FB278E" w:rsidRDefault="00FB278E" w:rsidP="00DE02F0">
            <w:pPr>
              <w:tabs>
                <w:tab w:val="left" w:pos="244"/>
                <w:tab w:val="left" w:pos="835"/>
                <w:tab w:val="left" w:pos="1440"/>
                <w:tab w:val="left" w:pos="2044"/>
                <w:tab w:val="left" w:pos="2635"/>
              </w:tabs>
              <w:rPr>
                <w:ins w:id="36" w:author="Author"/>
              </w:rPr>
            </w:pPr>
            <w:ins w:id="37" w:author="Author">
              <w:r>
                <w:t>20 +/- 4 per unit</w:t>
              </w:r>
            </w:ins>
          </w:p>
        </w:tc>
      </w:tr>
      <w:tr w:rsidR="006A76D3" w14:paraId="0292EAD9" w14:textId="77777777" w:rsidTr="00891DB3">
        <w:trPr>
          <w:trHeight w:val="400"/>
        </w:trPr>
        <w:tc>
          <w:tcPr>
            <w:tcW w:w="9255" w:type="dxa"/>
            <w:gridSpan w:val="6"/>
            <w:tcBorders>
              <w:top w:val="double" w:sz="4" w:space="0" w:color="auto"/>
              <w:left w:val="nil"/>
              <w:bottom w:val="nil"/>
              <w:right w:val="nil"/>
            </w:tcBorders>
            <w:tcMar>
              <w:top w:w="58" w:type="dxa"/>
              <w:left w:w="58" w:type="dxa"/>
              <w:bottom w:w="58" w:type="dxa"/>
              <w:right w:w="58" w:type="dxa"/>
            </w:tcMar>
          </w:tcPr>
          <w:p w14:paraId="28FE578C" w14:textId="77777777" w:rsidR="006A76D3" w:rsidRDefault="006A76D3" w:rsidP="00DE02F0">
            <w:pPr>
              <w:tabs>
                <w:tab w:val="left" w:pos="244"/>
                <w:tab w:val="left" w:pos="835"/>
                <w:tab w:val="left" w:pos="1440"/>
                <w:tab w:val="left" w:pos="2044"/>
                <w:tab w:val="left" w:pos="2635"/>
              </w:tabs>
              <w:rPr>
                <w:ins w:id="38" w:author="Author"/>
              </w:rPr>
            </w:pPr>
            <w:ins w:id="39" w:author="Author">
              <w:r>
                <w:t>*Each Refueling Outage</w:t>
              </w:r>
            </w:ins>
          </w:p>
          <w:p w14:paraId="6381B894" w14:textId="6E7A5053" w:rsidR="006A76D3" w:rsidRDefault="006A76D3" w:rsidP="00DE02F0">
            <w:pPr>
              <w:tabs>
                <w:tab w:val="left" w:pos="244"/>
                <w:tab w:val="left" w:pos="835"/>
                <w:tab w:val="left" w:pos="1440"/>
                <w:tab w:val="left" w:pos="2044"/>
                <w:tab w:val="left" w:pos="2635"/>
              </w:tabs>
            </w:pPr>
            <w:ins w:id="40" w:author="Author">
              <w:r>
                <w:t xml:space="preserve">** </w:t>
              </w:r>
              <w:r w:rsidRPr="006A76D3">
                <w:t>Each refueling outage if included in licensee outage schedule</w:t>
              </w:r>
            </w:ins>
            <w:r w:rsidR="00FD45C8">
              <w:t>.</w:t>
            </w:r>
          </w:p>
        </w:tc>
      </w:tr>
    </w:tbl>
    <w:p w14:paraId="24D00AF0" w14:textId="77777777" w:rsidR="00E37F5B" w:rsidRPr="006C4C2E" w:rsidRDefault="00E37F5B" w:rsidP="0083699B">
      <w:pPr>
        <w:pStyle w:val="Heading1"/>
      </w:pPr>
      <w:r w:rsidRPr="006C4C2E">
        <w:lastRenderedPageBreak/>
        <w:t>71111.08-01</w:t>
      </w:r>
      <w:r w:rsidRPr="006C4C2E">
        <w:tab/>
        <w:t>INSPECTION OBJECTIVE</w:t>
      </w:r>
    </w:p>
    <w:p w14:paraId="2B8D3321" w14:textId="62B3550A" w:rsidR="00E37F5B" w:rsidRPr="006C4C2E" w:rsidRDefault="00E37F5B" w:rsidP="00C86B3A">
      <w:pPr>
        <w:pStyle w:val="BodyText"/>
      </w:pPr>
      <w:r w:rsidRPr="006C4C2E">
        <w:t xml:space="preserve">To verify </w:t>
      </w:r>
      <w:r w:rsidR="006A0BFD" w:rsidRPr="006C4C2E">
        <w:t xml:space="preserve">that </w:t>
      </w:r>
      <w:r w:rsidRPr="006C4C2E">
        <w:t>the reactor coolant system boundary</w:t>
      </w:r>
      <w:r w:rsidR="006A0BFD" w:rsidRPr="006C4C2E">
        <w:t>,</w:t>
      </w:r>
      <w:r w:rsidRPr="006C4C2E">
        <w:t xml:space="preserve"> </w:t>
      </w:r>
      <w:r w:rsidR="00D50413" w:rsidRPr="006C4C2E">
        <w:t>SG</w:t>
      </w:r>
      <w:r w:rsidRPr="006C4C2E">
        <w:t xml:space="preserve"> tubes, reactor vessel internals, risk</w:t>
      </w:r>
      <w:r w:rsidR="006A0BFD" w:rsidRPr="006C4C2E">
        <w:noBreakHyphen/>
      </w:r>
      <w:r w:rsidRPr="006C4C2E">
        <w:t xml:space="preserve">significant piping system boundaries, and containment boundary are appropriately monitored for degradation and </w:t>
      </w:r>
      <w:r w:rsidR="00D50413" w:rsidRPr="006C4C2E">
        <w:t>that required repairs</w:t>
      </w:r>
      <w:r w:rsidRPr="006C4C2E">
        <w:t xml:space="preserve"> </w:t>
      </w:r>
      <w:r w:rsidR="00D50413" w:rsidRPr="006C4C2E">
        <w:t>and replacements are appropriately examined and accepted</w:t>
      </w:r>
      <w:r w:rsidRPr="006C4C2E">
        <w:t>.</w:t>
      </w:r>
    </w:p>
    <w:p w14:paraId="62F52161" w14:textId="7B64A0A7" w:rsidR="00E37F5B" w:rsidRPr="006C4C2E" w:rsidRDefault="00E37F5B" w:rsidP="00D250C5">
      <w:pPr>
        <w:pStyle w:val="Heading1"/>
      </w:pPr>
      <w:r w:rsidRPr="006C4C2E">
        <w:t>71111.0</w:t>
      </w:r>
      <w:r w:rsidR="00264AE1" w:rsidRPr="006C4C2E">
        <w:t>8</w:t>
      </w:r>
      <w:r w:rsidRPr="006C4C2E">
        <w:t>-02</w:t>
      </w:r>
      <w:r w:rsidRPr="006C4C2E">
        <w:tab/>
        <w:t>GENERAL GUIDANCE</w:t>
      </w:r>
    </w:p>
    <w:p w14:paraId="1E823658" w14:textId="05821B1A" w:rsidR="006A5995" w:rsidRPr="006C4C2E" w:rsidRDefault="006A5995" w:rsidP="00D250C5">
      <w:pPr>
        <w:pStyle w:val="BodyText"/>
      </w:pPr>
      <w:r w:rsidRPr="006C4C2E">
        <w:t xml:space="preserve">Review the outage schedule </w:t>
      </w:r>
      <w:r w:rsidR="007740A7" w:rsidRPr="006C4C2E">
        <w:t xml:space="preserve">and stay </w:t>
      </w:r>
      <w:r w:rsidR="00D54063" w:rsidRPr="006C4C2E">
        <w:t xml:space="preserve">informed of </w:t>
      </w:r>
      <w:r w:rsidR="007740A7" w:rsidRPr="006C4C2E">
        <w:t>any schedule changes. C</w:t>
      </w:r>
      <w:r w:rsidRPr="006C4C2E">
        <w:t xml:space="preserve">oordinate inspection efforts with the licensee to ensure that </w:t>
      </w:r>
      <w:r w:rsidR="004F026D" w:rsidRPr="006C4C2E">
        <w:t xml:space="preserve">inspection </w:t>
      </w:r>
      <w:r w:rsidR="00D72E8E" w:rsidRPr="006C4C2E">
        <w:t xml:space="preserve">opportunities </w:t>
      </w:r>
      <w:r w:rsidRPr="006C4C2E">
        <w:t>are not missed.</w:t>
      </w:r>
      <w:r w:rsidR="00E76AD9" w:rsidRPr="006C4C2E">
        <w:t xml:space="preserve"> Direct observation of nondestructive examination (NDE) activities is </w:t>
      </w:r>
      <w:r w:rsidR="004F026D" w:rsidRPr="006C4C2E">
        <w:t>preferable to</w:t>
      </w:r>
      <w:r w:rsidR="00E76AD9" w:rsidRPr="006C4C2E">
        <w:t xml:space="preserve"> document review.</w:t>
      </w:r>
    </w:p>
    <w:p w14:paraId="0FBABD2E" w14:textId="6B567123" w:rsidR="000D6630" w:rsidRPr="006C4C2E" w:rsidRDefault="00B4124D" w:rsidP="008E0C19">
      <w:pPr>
        <w:pStyle w:val="BodyText"/>
        <w:rPr>
          <w:ins w:id="41" w:author="Author"/>
        </w:rPr>
      </w:pPr>
      <w:r w:rsidRPr="006C4C2E">
        <w:t xml:space="preserve">For inspection planning, consider relevant operating experience and interactions with </w:t>
      </w:r>
      <w:r w:rsidR="004F026D" w:rsidRPr="006C4C2E">
        <w:t xml:space="preserve">the U.S Nuclear Regulatory Commission (NRC) Office of </w:t>
      </w:r>
      <w:r w:rsidRPr="006C4C2E">
        <w:t xml:space="preserve">Nuclear Reactor Regulation (NRR) to determine </w:t>
      </w:r>
      <w:r w:rsidR="00B11A53" w:rsidRPr="006C4C2E">
        <w:t>the emphasis of the</w:t>
      </w:r>
      <w:r w:rsidRPr="006C4C2E">
        <w:t xml:space="preserve"> inspection. </w:t>
      </w:r>
      <w:r w:rsidR="00BE23C0" w:rsidRPr="006C4C2E">
        <w:t>Review the previous summ</w:t>
      </w:r>
      <w:r w:rsidR="001C39D7" w:rsidRPr="006C4C2E">
        <w:t>a</w:t>
      </w:r>
      <w:r w:rsidR="00BE23C0" w:rsidRPr="006C4C2E">
        <w:t>ry outage report</w:t>
      </w:r>
      <w:r w:rsidR="00B11A53" w:rsidRPr="006C4C2E">
        <w:t xml:space="preserve"> that</w:t>
      </w:r>
      <w:r w:rsidR="00BE23C0" w:rsidRPr="006C4C2E">
        <w:t xml:space="preserve"> </w:t>
      </w:r>
      <w:r w:rsidR="00E76AD9" w:rsidRPr="006C4C2E">
        <w:t xml:space="preserve">the licensee submitted to the NRC </w:t>
      </w:r>
      <w:r w:rsidR="00BE23C0" w:rsidRPr="006C4C2E">
        <w:t>a</w:t>
      </w:r>
      <w:r w:rsidR="00B14440" w:rsidRPr="006C4C2E">
        <w:t xml:space="preserve">nd </w:t>
      </w:r>
      <w:r w:rsidR="00B11A53" w:rsidRPr="006C4C2E">
        <w:t xml:space="preserve">review the </w:t>
      </w:r>
      <w:r w:rsidR="00B14440" w:rsidRPr="006C4C2E">
        <w:t>NRC</w:t>
      </w:r>
      <w:r w:rsidR="00B11A53" w:rsidRPr="006C4C2E">
        <w:t>’s</w:t>
      </w:r>
      <w:r w:rsidR="00B14440" w:rsidRPr="006C4C2E">
        <w:t xml:space="preserve"> ISI inspection results.</w:t>
      </w:r>
    </w:p>
    <w:p w14:paraId="209D6C26" w14:textId="60E0741C" w:rsidR="000D6630" w:rsidRPr="006C4C2E" w:rsidRDefault="000D6630" w:rsidP="00934FB9">
      <w:pPr>
        <w:pStyle w:val="BodyText"/>
      </w:pPr>
      <w:ins w:id="42" w:author="Author">
        <w:r w:rsidRPr="006C4C2E">
          <w:t xml:space="preserve">As an inspection sample priority - select examinations for components/welds with active degradation mechanisms and/or subject to augmented inspection requirements (e.g., dissimilar metal welds). For example, </w:t>
        </w:r>
        <w:r w:rsidR="00894641" w:rsidRPr="006C4C2E">
          <w:t xml:space="preserve">at </w:t>
        </w:r>
        <w:r w:rsidRPr="006C4C2E">
          <w:t>plants with risk-based ISI programs select welds identified as susceptible to a specific type of degradation as a priority (e.g., R1.11- fatigue) over welds with no known degradation (e.g., R1.20). Additionally, higher priority should be given to selection of welds that are subject to less frequent examinations with a high failure consequence (e.g., reactor vessel shell welds).</w:t>
        </w:r>
      </w:ins>
    </w:p>
    <w:p w14:paraId="2E4DC100" w14:textId="69B63E55" w:rsidR="00B4124D" w:rsidRPr="006C4C2E" w:rsidRDefault="00BE23C0" w:rsidP="00934FB9">
      <w:pPr>
        <w:pStyle w:val="BodyText"/>
      </w:pPr>
      <w:r w:rsidRPr="006C4C2E">
        <w:t xml:space="preserve">For </w:t>
      </w:r>
      <w:r w:rsidR="00B11A53" w:rsidRPr="006C4C2E">
        <w:t>S</w:t>
      </w:r>
      <w:r w:rsidRPr="006C4C2E">
        <w:t xml:space="preserve">ections 03.01 through </w:t>
      </w:r>
      <w:r w:rsidR="000D4E5B" w:rsidRPr="006C4C2E">
        <w:t>03</w:t>
      </w:r>
      <w:r w:rsidR="004E6BE1" w:rsidRPr="006C4C2E">
        <w:t>.</w:t>
      </w:r>
      <w:r w:rsidR="000D4E5B" w:rsidRPr="006C4C2E">
        <w:t>0</w:t>
      </w:r>
      <w:ins w:id="43" w:author="Author">
        <w:r w:rsidR="003405BA" w:rsidRPr="006C4C2E">
          <w:t>4</w:t>
        </w:r>
      </w:ins>
      <w:r w:rsidRPr="006C4C2E">
        <w:t>,</w:t>
      </w:r>
      <w:r w:rsidR="000D2B91" w:rsidRPr="006C4C2E">
        <w:t xml:space="preserve"> </w:t>
      </w:r>
      <w:r w:rsidR="00E6012E" w:rsidRPr="006C4C2E">
        <w:t>inspectors may</w:t>
      </w:r>
      <w:r w:rsidR="00B4124D" w:rsidRPr="006C4C2E">
        <w:t xml:space="preserve"> select </w:t>
      </w:r>
      <w:r w:rsidR="009D4B34" w:rsidRPr="006C4C2E">
        <w:t xml:space="preserve">activities from a previous outage based </w:t>
      </w:r>
      <w:r w:rsidR="00615F1D" w:rsidRPr="006C4C2E">
        <w:t xml:space="preserve">on </w:t>
      </w:r>
      <w:r w:rsidR="009D4B34" w:rsidRPr="006C4C2E">
        <w:t>appropriate judgment</w:t>
      </w:r>
      <w:r w:rsidRPr="006C4C2E">
        <w:t xml:space="preserve"> or when timing does not </w:t>
      </w:r>
      <w:r w:rsidR="00E3335A" w:rsidRPr="006C4C2E">
        <w:t xml:space="preserve">allow for </w:t>
      </w:r>
      <w:r w:rsidR="00B11A53" w:rsidRPr="006C4C2E">
        <w:t xml:space="preserve">an </w:t>
      </w:r>
      <w:r w:rsidRPr="006C4C2E">
        <w:t>inspection.</w:t>
      </w:r>
    </w:p>
    <w:p w14:paraId="5867AB5D" w14:textId="77777777" w:rsidR="00312B96" w:rsidRPr="006C4C2E" w:rsidRDefault="00312B96" w:rsidP="00934FB9">
      <w:pPr>
        <w:pStyle w:val="BodyText"/>
      </w:pPr>
      <w:r w:rsidRPr="006C4C2E">
        <w:t>For this sample, conduct a routine review of problem identification and resolution activities using Inspection Procedure (IP) 71152, “Problem Identification and Resolution.”</w:t>
      </w:r>
    </w:p>
    <w:p w14:paraId="4AD71A3E" w14:textId="30517974" w:rsidR="00B56232" w:rsidRPr="006C4C2E" w:rsidRDefault="00B56232" w:rsidP="00D250C5">
      <w:pPr>
        <w:pStyle w:val="Heading1"/>
      </w:pPr>
      <w:r w:rsidRPr="006C4C2E">
        <w:t>71111.08-03</w:t>
      </w:r>
      <w:r w:rsidRPr="006C4C2E">
        <w:tab/>
        <w:t>INSPECTION SAMPLES</w:t>
      </w:r>
    </w:p>
    <w:p w14:paraId="4E5AE12A" w14:textId="602B3D66" w:rsidR="00D4785E" w:rsidRPr="006C4C2E" w:rsidRDefault="00887FBE" w:rsidP="009E0A22">
      <w:pPr>
        <w:pStyle w:val="Heading2"/>
        <w:rPr>
          <w:ins w:id="44" w:author="Author"/>
        </w:rPr>
      </w:pPr>
      <w:ins w:id="45" w:author="Author">
        <w:r w:rsidRPr="006C4C2E">
          <w:t>03.01</w:t>
        </w:r>
      </w:ins>
      <w:r w:rsidR="006104B8" w:rsidRPr="006C4C2E">
        <w:tab/>
      </w:r>
      <w:r w:rsidR="000420FE" w:rsidRPr="006C4C2E">
        <w:rPr>
          <w:u w:val="single"/>
        </w:rPr>
        <w:t>Nondestructive Examination and Welding Activities</w:t>
      </w:r>
      <w:r w:rsidR="000420FE" w:rsidRPr="006C4C2E">
        <w:t>.</w:t>
      </w:r>
      <w:r w:rsidR="0061224A" w:rsidRPr="006C4C2E">
        <w:t xml:space="preserve"> </w:t>
      </w:r>
    </w:p>
    <w:p w14:paraId="0062B70C" w14:textId="01344C2C" w:rsidR="00B61FE1" w:rsidRPr="006C4C2E" w:rsidRDefault="004B02A5" w:rsidP="002F7CCB">
      <w:pPr>
        <w:pStyle w:val="BodyText3"/>
      </w:pPr>
      <w:r w:rsidRPr="006C4C2E">
        <w:t xml:space="preserve">This section </w:t>
      </w:r>
      <w:r w:rsidR="00E3335A" w:rsidRPr="006C4C2E">
        <w:t>applies</w:t>
      </w:r>
      <w:r w:rsidR="0061224A" w:rsidRPr="006C4C2E">
        <w:t xml:space="preserve"> to both BWRs and PWRs.</w:t>
      </w:r>
    </w:p>
    <w:p w14:paraId="2376EB5B" w14:textId="7BCB8091" w:rsidR="004171E6" w:rsidRPr="006C4C2E" w:rsidRDefault="001514BA" w:rsidP="00CB6A62">
      <w:pPr>
        <w:pStyle w:val="Requirement"/>
        <w:rPr>
          <w:b w:val="0"/>
        </w:rPr>
      </w:pPr>
      <w:r w:rsidRPr="006C4C2E">
        <w:t xml:space="preserve">Verify </w:t>
      </w:r>
      <w:r w:rsidR="00B11A53" w:rsidRPr="006C4C2E">
        <w:t xml:space="preserve">that </w:t>
      </w:r>
      <w:r w:rsidR="003F4C97" w:rsidRPr="006C4C2E">
        <w:t xml:space="preserve">the </w:t>
      </w:r>
      <w:r w:rsidR="00C3681A" w:rsidRPr="006C4C2E">
        <w:t xml:space="preserve">licensee is conducting </w:t>
      </w:r>
      <w:r w:rsidR="00CB1300" w:rsidRPr="006C4C2E">
        <w:t xml:space="preserve">selected </w:t>
      </w:r>
      <w:r w:rsidR="00DB05F7" w:rsidRPr="006C4C2E">
        <w:t xml:space="preserve">NDEs appropriately </w:t>
      </w:r>
      <w:r w:rsidRPr="006C4C2E">
        <w:t xml:space="preserve">and </w:t>
      </w:r>
      <w:r w:rsidR="00C3681A" w:rsidRPr="006C4C2E">
        <w:t xml:space="preserve">addressing </w:t>
      </w:r>
      <w:r w:rsidRPr="006C4C2E">
        <w:t>any identified defects appropriately.</w:t>
      </w:r>
    </w:p>
    <w:p w14:paraId="319AAB6B" w14:textId="3C6FCEF4" w:rsidR="001E3270" w:rsidRPr="006C4C2E" w:rsidRDefault="001E3270" w:rsidP="00924558">
      <w:pPr>
        <w:pStyle w:val="SpecificGuidance"/>
      </w:pPr>
      <w:r w:rsidRPr="006C4C2E">
        <w:t>Specific Guidance</w:t>
      </w:r>
    </w:p>
    <w:p w14:paraId="5341F304" w14:textId="1913D865" w:rsidR="00DB05F7" w:rsidRPr="006C4C2E" w:rsidRDefault="00DB05F7" w:rsidP="00BE1517">
      <w:pPr>
        <w:pStyle w:val="BodyText"/>
        <w:numPr>
          <w:ilvl w:val="1"/>
          <w:numId w:val="1"/>
        </w:numPr>
      </w:pPr>
      <w:r w:rsidRPr="006C4C2E">
        <w:t xml:space="preserve">Select </w:t>
      </w:r>
      <w:r w:rsidR="00615F1D" w:rsidRPr="006C4C2E">
        <w:t xml:space="preserve">at least </w:t>
      </w:r>
      <w:r w:rsidRPr="006C4C2E">
        <w:t xml:space="preserve">one volumetric examination and one </w:t>
      </w:r>
      <w:r w:rsidR="00615F1D" w:rsidRPr="006C4C2E">
        <w:t>or more</w:t>
      </w:r>
      <w:r w:rsidRPr="006C4C2E">
        <w:t xml:space="preserve"> other t</w:t>
      </w:r>
      <w:r w:rsidR="00A94D32" w:rsidRPr="006C4C2E">
        <w:t>ypes of NDE</w:t>
      </w:r>
      <w:r w:rsidR="00E3335A" w:rsidRPr="006C4C2E">
        <w:t>s</w:t>
      </w:r>
      <w:r w:rsidR="00A94D32" w:rsidRPr="006C4C2E">
        <w:t xml:space="preserve"> </w:t>
      </w:r>
      <w:r w:rsidR="00B14440" w:rsidRPr="006C4C2E">
        <w:t>on risk</w:t>
      </w:r>
      <w:r w:rsidR="00E3335A" w:rsidRPr="006C4C2E">
        <w:noBreakHyphen/>
      </w:r>
      <w:r w:rsidR="00B14440" w:rsidRPr="006C4C2E">
        <w:t xml:space="preserve">significant welds or components </w:t>
      </w:r>
      <w:r w:rsidR="00A94D32" w:rsidRPr="006C4C2E">
        <w:t>to review.</w:t>
      </w:r>
    </w:p>
    <w:p w14:paraId="366DBE2C" w14:textId="34A4310B" w:rsidR="001E3270" w:rsidRPr="006C4C2E" w:rsidRDefault="001514BA" w:rsidP="007614E3">
      <w:pPr>
        <w:pStyle w:val="BodyText4"/>
      </w:pPr>
      <w:r w:rsidRPr="006C4C2E">
        <w:t xml:space="preserve">The examination review selection preference, </w:t>
      </w:r>
      <w:r w:rsidR="003F4C97" w:rsidRPr="006C4C2E">
        <w:t xml:space="preserve">from </w:t>
      </w:r>
      <w:r w:rsidRPr="006C4C2E">
        <w:t>most preferred to least preferred</w:t>
      </w:r>
      <w:r w:rsidR="00E3335A" w:rsidRPr="006C4C2E">
        <w:t>,</w:t>
      </w:r>
      <w:r w:rsidRPr="006C4C2E">
        <w:t xml:space="preserve"> is as follows:</w:t>
      </w:r>
    </w:p>
    <w:p w14:paraId="12428299" w14:textId="6A5F64FF" w:rsidR="004171E6" w:rsidRPr="006C4C2E" w:rsidRDefault="00E3335A" w:rsidP="00BE1517">
      <w:pPr>
        <w:pStyle w:val="BodyText4"/>
        <w:numPr>
          <w:ilvl w:val="2"/>
          <w:numId w:val="11"/>
        </w:numPr>
      </w:pPr>
      <w:r w:rsidRPr="006C4C2E">
        <w:t>v</w:t>
      </w:r>
      <w:r w:rsidR="004171E6" w:rsidRPr="006C4C2E">
        <w:t>olumetric examinations</w:t>
      </w:r>
    </w:p>
    <w:p w14:paraId="1C98DEA8" w14:textId="68B26B5E" w:rsidR="004171E6" w:rsidRPr="006C4C2E" w:rsidRDefault="00E3335A" w:rsidP="00BE1517">
      <w:pPr>
        <w:pStyle w:val="BodyText4"/>
        <w:numPr>
          <w:ilvl w:val="2"/>
          <w:numId w:val="11"/>
        </w:numPr>
      </w:pPr>
      <w:r w:rsidRPr="006C4C2E">
        <w:lastRenderedPageBreak/>
        <w:t>s</w:t>
      </w:r>
      <w:r w:rsidR="004171E6" w:rsidRPr="006C4C2E">
        <w:t>urface examinations</w:t>
      </w:r>
    </w:p>
    <w:p w14:paraId="2FA299EA" w14:textId="782354A2" w:rsidR="004171E6" w:rsidRPr="006C4C2E" w:rsidRDefault="004171E6" w:rsidP="00BE1517">
      <w:pPr>
        <w:pStyle w:val="BodyText4"/>
        <w:numPr>
          <w:ilvl w:val="2"/>
          <w:numId w:val="11"/>
        </w:numPr>
      </w:pPr>
      <w:r w:rsidRPr="006C4C2E">
        <w:t>visual examinations</w:t>
      </w:r>
      <w:r w:rsidR="00287B03" w:rsidRPr="006C4C2E">
        <w:t xml:space="preserve"> of the containment</w:t>
      </w:r>
      <w:r w:rsidRPr="006C4C2E">
        <w:t xml:space="preserve"> (as required by </w:t>
      </w:r>
      <w:r w:rsidR="00101919" w:rsidRPr="006C4C2E">
        <w:t>Subsections</w:t>
      </w:r>
      <w:r w:rsidR="006A0EC6" w:rsidRPr="006C4C2E">
        <w:t> </w:t>
      </w:r>
      <w:r w:rsidRPr="006C4C2E">
        <w:t>IWE</w:t>
      </w:r>
      <w:r w:rsidR="00101919" w:rsidRPr="006C4C2E">
        <w:t xml:space="preserve"> and </w:t>
      </w:r>
      <w:r w:rsidRPr="006C4C2E">
        <w:t>IWL</w:t>
      </w:r>
      <w:r w:rsidR="00101919" w:rsidRPr="006C4C2E">
        <w:t xml:space="preserve"> of the American Society of Mechanical Engineers Boiler and Pressure Vessel Code (ASME Code)</w:t>
      </w:r>
      <w:r w:rsidRPr="006C4C2E">
        <w:t>)</w:t>
      </w:r>
    </w:p>
    <w:p w14:paraId="23DA5B45" w14:textId="7BECFFFC" w:rsidR="001E3270" w:rsidRPr="0095745D" w:rsidRDefault="00D36943" w:rsidP="00BE1517">
      <w:pPr>
        <w:pStyle w:val="BodyText4"/>
        <w:numPr>
          <w:ilvl w:val="2"/>
          <w:numId w:val="11"/>
        </w:numPr>
      </w:pPr>
      <w:r w:rsidRPr="006C4C2E">
        <w:t>v</w:t>
      </w:r>
      <w:r w:rsidR="004171E6" w:rsidRPr="006C4C2E">
        <w:t>isual examinations</w:t>
      </w:r>
    </w:p>
    <w:p w14:paraId="3134F48B" w14:textId="3D3F0C19" w:rsidR="001632E7" w:rsidRPr="006C4C2E" w:rsidRDefault="001632E7" w:rsidP="00D50405">
      <w:pPr>
        <w:pStyle w:val="BodyText3"/>
      </w:pPr>
      <w:r w:rsidRPr="006C4C2E">
        <w:t xml:space="preserve">Volumetric examinations provide the greatest amount of information </w:t>
      </w:r>
      <w:r w:rsidR="003F4C97" w:rsidRPr="006C4C2E">
        <w:t>as</w:t>
      </w:r>
      <w:r w:rsidRPr="006C4C2E">
        <w:t xml:space="preserve"> compared to surface and visual examinations. Focus reviews on risk</w:t>
      </w:r>
      <w:r w:rsidR="007D7296" w:rsidRPr="006C4C2E">
        <w:noBreakHyphen/>
      </w:r>
      <w:r w:rsidRPr="006C4C2E">
        <w:t>significant welds or components</w:t>
      </w:r>
      <w:r w:rsidR="00D47679" w:rsidRPr="006C4C2E">
        <w:t>, and recent NRC approved alternatives related to inservice inspection requirements.</w:t>
      </w:r>
    </w:p>
    <w:p w14:paraId="5F3159A2" w14:textId="588D1264" w:rsidR="00B61FE1" w:rsidRPr="006C4C2E" w:rsidRDefault="000420FE" w:rsidP="00BE1517">
      <w:pPr>
        <w:pStyle w:val="BodyText"/>
        <w:numPr>
          <w:ilvl w:val="1"/>
          <w:numId w:val="1"/>
        </w:numPr>
      </w:pPr>
      <w:r w:rsidRPr="006C4C2E">
        <w:t xml:space="preserve">For each examination reviewed, </w:t>
      </w:r>
      <w:r w:rsidR="00B14440" w:rsidRPr="006C4C2E">
        <w:t>verify</w:t>
      </w:r>
      <w:r w:rsidRPr="006C4C2E">
        <w:t xml:space="preserve"> the following through either direct observation (preferred method) or record review:</w:t>
      </w:r>
    </w:p>
    <w:p w14:paraId="0E9E300D" w14:textId="4B115698" w:rsidR="00B61FE1" w:rsidRPr="006C4C2E" w:rsidRDefault="00822252" w:rsidP="00BE1517">
      <w:pPr>
        <w:pStyle w:val="BodyText4"/>
        <w:numPr>
          <w:ilvl w:val="2"/>
          <w:numId w:val="13"/>
        </w:numPr>
      </w:pPr>
      <w:r w:rsidRPr="006C4C2E">
        <w:t>The following applies to e</w:t>
      </w:r>
      <w:r w:rsidR="000420FE" w:rsidRPr="006C4C2E">
        <w:t>xaminations</w:t>
      </w:r>
      <w:r w:rsidRPr="006C4C2E">
        <w:t xml:space="preserve"> required by the ASME Code</w:t>
      </w:r>
      <w:r w:rsidR="000420FE" w:rsidRPr="006C4C2E">
        <w:t>:</w:t>
      </w:r>
    </w:p>
    <w:p w14:paraId="32FE850D" w14:textId="6FD7F815" w:rsidR="00B61FE1" w:rsidRPr="006C4C2E" w:rsidRDefault="000420FE" w:rsidP="00BE1517">
      <w:pPr>
        <w:pStyle w:val="BodyText4"/>
        <w:numPr>
          <w:ilvl w:val="3"/>
          <w:numId w:val="12"/>
        </w:numPr>
      </w:pPr>
      <w:r w:rsidRPr="006C4C2E">
        <w:t>NDE activities are performed in accordance with ASME Code requirements</w:t>
      </w:r>
      <w:r w:rsidR="00AA2767" w:rsidRPr="006C4C2E">
        <w:t xml:space="preserve">, as conditioned in Title 10 of the </w:t>
      </w:r>
      <w:r w:rsidR="00AA2767" w:rsidRPr="006C4C2E">
        <w:rPr>
          <w:i/>
          <w:iCs/>
        </w:rPr>
        <w:t xml:space="preserve">Code of Federal Regulations </w:t>
      </w:r>
      <w:r w:rsidR="00AA2767" w:rsidRPr="006C4C2E">
        <w:t>(10 CFR) 50.55a</w:t>
      </w:r>
      <w:r w:rsidRPr="006C4C2E">
        <w:t>.</w:t>
      </w:r>
    </w:p>
    <w:p w14:paraId="4F2DEAD8" w14:textId="048B8B0B" w:rsidR="00B61FE1" w:rsidRPr="006C4C2E" w:rsidRDefault="00B14440" w:rsidP="00BE1517">
      <w:pPr>
        <w:pStyle w:val="BodyText4"/>
        <w:numPr>
          <w:ilvl w:val="3"/>
          <w:numId w:val="12"/>
        </w:numPr>
      </w:pPr>
      <w:r w:rsidRPr="006C4C2E">
        <w:t>I</w:t>
      </w:r>
      <w:r w:rsidR="000420FE" w:rsidRPr="006C4C2E">
        <w:t>ndications and defects, if present, are dispositioned in accordance with the ASME Code or an NRC</w:t>
      </w:r>
      <w:r w:rsidR="004F026D" w:rsidRPr="006C4C2E">
        <w:noBreakHyphen/>
      </w:r>
      <w:r w:rsidR="000420FE" w:rsidRPr="006C4C2E">
        <w:t>approved alternative (e.g.</w:t>
      </w:r>
      <w:r w:rsidR="003F4C97" w:rsidRPr="006C4C2E">
        <w:t>,</w:t>
      </w:r>
      <w:r w:rsidR="00822252" w:rsidRPr="006C4C2E">
        <w:t> </w:t>
      </w:r>
      <w:r w:rsidR="000420FE" w:rsidRPr="006C4C2E">
        <w:t>approved relief request).</w:t>
      </w:r>
    </w:p>
    <w:p w14:paraId="5ACF55E6" w14:textId="7861CA02" w:rsidR="00B61FE1" w:rsidRPr="006C4C2E" w:rsidRDefault="00B14440" w:rsidP="00BE1517">
      <w:pPr>
        <w:pStyle w:val="BodyText4"/>
        <w:numPr>
          <w:ilvl w:val="3"/>
          <w:numId w:val="12"/>
        </w:numPr>
      </w:pPr>
      <w:r w:rsidRPr="006C4C2E">
        <w:t>R</w:t>
      </w:r>
      <w:r w:rsidR="000420FE" w:rsidRPr="006C4C2E">
        <w:t xml:space="preserve">elevant indications are compared to previous examinations to determine </w:t>
      </w:r>
      <w:r w:rsidR="00822252" w:rsidRPr="006C4C2E">
        <w:t xml:space="preserve">whether </w:t>
      </w:r>
      <w:r w:rsidR="000420FE" w:rsidRPr="006C4C2E">
        <w:t>any changes have occurred.</w:t>
      </w:r>
    </w:p>
    <w:p w14:paraId="4EDC7053" w14:textId="53AA040E" w:rsidR="00B61FE1" w:rsidRPr="006C4C2E" w:rsidRDefault="00822252" w:rsidP="00BE1517">
      <w:pPr>
        <w:pStyle w:val="BodyText4"/>
        <w:numPr>
          <w:ilvl w:val="2"/>
          <w:numId w:val="13"/>
        </w:numPr>
      </w:pPr>
      <w:r w:rsidRPr="006C4C2E">
        <w:t xml:space="preserve">The following applies to </w:t>
      </w:r>
      <w:r w:rsidR="00B14440" w:rsidRPr="006C4C2E">
        <w:t>o</w:t>
      </w:r>
      <w:r w:rsidR="000420FE" w:rsidRPr="006C4C2E">
        <w:t xml:space="preserve">ther </w:t>
      </w:r>
      <w:r w:rsidR="00B14440" w:rsidRPr="006C4C2E">
        <w:t>a</w:t>
      </w:r>
      <w:r w:rsidR="000420FE" w:rsidRPr="006C4C2E">
        <w:t xml:space="preserve">ugmented </w:t>
      </w:r>
      <w:r w:rsidR="00B14440" w:rsidRPr="006C4C2E">
        <w:t>l</w:t>
      </w:r>
      <w:r w:rsidR="000420FE" w:rsidRPr="006C4C2E">
        <w:t xml:space="preserve">icense </w:t>
      </w:r>
      <w:r w:rsidR="00B14440" w:rsidRPr="006C4C2E">
        <w:t>r</w:t>
      </w:r>
      <w:r w:rsidR="000420FE" w:rsidRPr="006C4C2E">
        <w:t xml:space="preserve">enewal or </w:t>
      </w:r>
      <w:r w:rsidR="00B14440" w:rsidRPr="006C4C2E">
        <w:t>i</w:t>
      </w:r>
      <w:r w:rsidR="000420FE" w:rsidRPr="006C4C2E">
        <w:t xml:space="preserve">ndustry </w:t>
      </w:r>
      <w:r w:rsidR="00B14440" w:rsidRPr="006C4C2E">
        <w:t>i</w:t>
      </w:r>
      <w:r w:rsidR="000420FE" w:rsidRPr="006C4C2E">
        <w:t xml:space="preserve">nitiative </w:t>
      </w:r>
      <w:r w:rsidR="00077239" w:rsidRPr="006C4C2E">
        <w:t>e</w:t>
      </w:r>
      <w:r w:rsidR="000420FE" w:rsidRPr="006C4C2E">
        <w:t>xaminations</w:t>
      </w:r>
      <w:r w:rsidR="008604A1" w:rsidRPr="006C4C2E">
        <w:t>:</w:t>
      </w:r>
    </w:p>
    <w:p w14:paraId="6C86A7C1" w14:textId="312D2E2E" w:rsidR="00B61FE1" w:rsidRPr="006C4C2E" w:rsidRDefault="00B14440" w:rsidP="00BE1517">
      <w:pPr>
        <w:pStyle w:val="BodyText4"/>
        <w:numPr>
          <w:ilvl w:val="3"/>
          <w:numId w:val="14"/>
        </w:numPr>
      </w:pPr>
      <w:r w:rsidRPr="006C4C2E">
        <w:t>A</w:t>
      </w:r>
      <w:r w:rsidR="000420FE" w:rsidRPr="006C4C2E">
        <w:t>ctivities are performed in accordance with the licensee’s augmented inspection program and associated examination procedure (e.g.,</w:t>
      </w:r>
      <w:r w:rsidR="00064EDE" w:rsidRPr="006C4C2E">
        <w:t> </w:t>
      </w:r>
      <w:r w:rsidR="000420FE" w:rsidRPr="006C4C2E">
        <w:t>examinations of components such as vessel internals subject to fatigue, intergranular stress corrosion</w:t>
      </w:r>
      <w:r w:rsidR="00064EDE" w:rsidRPr="006C4C2E">
        <w:t>,</w:t>
      </w:r>
      <w:r w:rsidR="000420FE" w:rsidRPr="006C4C2E">
        <w:t xml:space="preserve"> or irradiation</w:t>
      </w:r>
      <w:r w:rsidR="00064EDE" w:rsidRPr="006C4C2E">
        <w:noBreakHyphen/>
      </w:r>
      <w:r w:rsidR="000420FE" w:rsidRPr="006C4C2E">
        <w:t>assisted stress corrosion</w:t>
      </w:r>
      <w:r w:rsidR="00064EDE" w:rsidRPr="006C4C2E">
        <w:t>;</w:t>
      </w:r>
      <w:r w:rsidR="000420FE" w:rsidRPr="006C4C2E">
        <w:t xml:space="preserve"> feedwater pipe subject to flow</w:t>
      </w:r>
      <w:r w:rsidR="00064EDE" w:rsidRPr="006C4C2E">
        <w:noBreakHyphen/>
      </w:r>
      <w:r w:rsidR="000420FE" w:rsidRPr="006C4C2E">
        <w:t>accelerated corrosion</w:t>
      </w:r>
      <w:r w:rsidR="00064EDE" w:rsidRPr="006C4C2E">
        <w:t>;</w:t>
      </w:r>
      <w:r w:rsidR="000420FE" w:rsidRPr="006C4C2E">
        <w:t xml:space="preserve"> nickel</w:t>
      </w:r>
      <w:r w:rsidR="00064EDE" w:rsidRPr="006C4C2E">
        <w:noBreakHyphen/>
      </w:r>
      <w:r w:rsidR="000420FE" w:rsidRPr="006C4C2E">
        <w:t xml:space="preserve">based weldments subject to </w:t>
      </w:r>
      <w:r w:rsidR="00D11C22" w:rsidRPr="006C4C2E">
        <w:t>primary water stress</w:t>
      </w:r>
      <w:r w:rsidR="00AD2368" w:rsidRPr="006C4C2E">
        <w:noBreakHyphen/>
      </w:r>
      <w:r w:rsidR="00D11C22" w:rsidRPr="006C4C2E">
        <w:t>corrosion cracking</w:t>
      </w:r>
      <w:r w:rsidR="00AD2368" w:rsidRPr="006C4C2E">
        <w:t xml:space="preserve"> (SCC)</w:t>
      </w:r>
      <w:r w:rsidR="000420FE" w:rsidRPr="006C4C2E">
        <w:t>).</w:t>
      </w:r>
    </w:p>
    <w:p w14:paraId="779F5D34" w14:textId="346BA796" w:rsidR="00B61FE1" w:rsidRPr="006C4C2E" w:rsidRDefault="00B14440" w:rsidP="00BE1517">
      <w:pPr>
        <w:pStyle w:val="BodyText4"/>
        <w:numPr>
          <w:ilvl w:val="3"/>
          <w:numId w:val="14"/>
        </w:numPr>
      </w:pPr>
      <w:r w:rsidRPr="006C4C2E">
        <w:t>I</w:t>
      </w:r>
      <w:r w:rsidR="000420FE" w:rsidRPr="006C4C2E">
        <w:t xml:space="preserve">ndications and defects, if present, are dispositioned in accordance with </w:t>
      </w:r>
      <w:r w:rsidR="00064EDE" w:rsidRPr="006C4C2E">
        <w:t xml:space="preserve">the </w:t>
      </w:r>
      <w:r w:rsidR="000420FE" w:rsidRPr="006C4C2E">
        <w:t>licensee’s procedures and NRC requirements.</w:t>
      </w:r>
    </w:p>
    <w:p w14:paraId="37C78E2D" w14:textId="082435C7" w:rsidR="00B61FE1" w:rsidRPr="006C4C2E" w:rsidRDefault="00B14440" w:rsidP="00BE1517">
      <w:pPr>
        <w:pStyle w:val="BodyText4"/>
        <w:numPr>
          <w:ilvl w:val="3"/>
          <w:numId w:val="14"/>
        </w:numPr>
      </w:pPr>
      <w:r w:rsidRPr="006C4C2E">
        <w:t>A</w:t>
      </w:r>
      <w:r w:rsidR="000420FE" w:rsidRPr="006C4C2E">
        <w:t xml:space="preserve">ctivities are performed in accordance with applicable industry guidance documents, </w:t>
      </w:r>
      <w:r w:rsidR="00064EDE" w:rsidRPr="006C4C2E">
        <w:t>a</w:t>
      </w:r>
      <w:r w:rsidR="000420FE" w:rsidRPr="006C4C2E">
        <w:t xml:space="preserve">ging </w:t>
      </w:r>
      <w:r w:rsidR="00064EDE" w:rsidRPr="006C4C2E">
        <w:t>m</w:t>
      </w:r>
      <w:r w:rsidR="000420FE" w:rsidRPr="006C4C2E">
        <w:t xml:space="preserve">anagement </w:t>
      </w:r>
      <w:r w:rsidR="00064EDE" w:rsidRPr="006C4C2E">
        <w:t>p</w:t>
      </w:r>
      <w:r w:rsidR="00077239" w:rsidRPr="006C4C2E">
        <w:t>rogram</w:t>
      </w:r>
      <w:r w:rsidR="000420FE" w:rsidRPr="006C4C2E">
        <w:t>s</w:t>
      </w:r>
      <w:r w:rsidR="003F4C97" w:rsidRPr="006C4C2E">
        <w:t>,</w:t>
      </w:r>
      <w:r w:rsidR="000420FE" w:rsidRPr="006C4C2E">
        <w:t xml:space="preserve"> and commitments.</w:t>
      </w:r>
    </w:p>
    <w:p w14:paraId="680ADE5A" w14:textId="79C85A12" w:rsidR="00B61FE1" w:rsidRPr="006C4C2E" w:rsidRDefault="000420FE" w:rsidP="00BE1517">
      <w:pPr>
        <w:pStyle w:val="BodyText"/>
        <w:numPr>
          <w:ilvl w:val="1"/>
          <w:numId w:val="1"/>
        </w:numPr>
      </w:pPr>
      <w:r w:rsidRPr="006C4C2E">
        <w:t xml:space="preserve">If applicable, review at least one volumetric or surface examination from the previous outage with relevant indications that </w:t>
      </w:r>
      <w:r w:rsidR="00064EDE" w:rsidRPr="006C4C2E">
        <w:t xml:space="preserve">the licensee </w:t>
      </w:r>
      <w:r w:rsidRPr="006C4C2E">
        <w:t xml:space="preserve">analytically evaluated and accepted for continued service. </w:t>
      </w:r>
      <w:r w:rsidR="00077239" w:rsidRPr="006C4C2E">
        <w:t xml:space="preserve">The licensee’s acceptance needs to be </w:t>
      </w:r>
      <w:r w:rsidRPr="006C4C2E">
        <w:t>in accordance with the ASME Code or an NRC</w:t>
      </w:r>
      <w:r w:rsidR="00064EDE" w:rsidRPr="006C4C2E">
        <w:noBreakHyphen/>
      </w:r>
      <w:r w:rsidRPr="006C4C2E">
        <w:t>approved alternative</w:t>
      </w:r>
      <w:r w:rsidR="00077239" w:rsidRPr="006C4C2E">
        <w:t>. C</w:t>
      </w:r>
      <w:r w:rsidRPr="006C4C2E">
        <w:t>onfirm th</w:t>
      </w:r>
      <w:r w:rsidR="003F4C97" w:rsidRPr="006C4C2E">
        <w:t>at any</w:t>
      </w:r>
      <w:r w:rsidRPr="006C4C2E">
        <w:t xml:space="preserve"> indications were examined for acceptability for continued service.</w:t>
      </w:r>
    </w:p>
    <w:p w14:paraId="3A3D27E2" w14:textId="315A17F2" w:rsidR="00B61FE1" w:rsidRPr="006C4C2E" w:rsidRDefault="000420FE" w:rsidP="00BE1517">
      <w:pPr>
        <w:pStyle w:val="BodyText"/>
        <w:numPr>
          <w:ilvl w:val="1"/>
          <w:numId w:val="1"/>
        </w:numPr>
        <w:rPr>
          <w:ins w:id="46" w:author="Author"/>
        </w:rPr>
      </w:pPr>
      <w:r w:rsidRPr="006C4C2E">
        <w:t>If applicable, for modifications, repairs, or replacements consisting of welding on pressure boundary risk</w:t>
      </w:r>
      <w:r w:rsidR="009643F7" w:rsidRPr="006C4C2E">
        <w:noBreakHyphen/>
      </w:r>
      <w:r w:rsidRPr="006C4C2E">
        <w:t xml:space="preserve">significant systems, </w:t>
      </w:r>
      <w:r w:rsidR="00475262" w:rsidRPr="006C4C2E">
        <w:t>review</w:t>
      </w:r>
      <w:r w:rsidRPr="006C4C2E">
        <w:t xml:space="preserve"> one </w:t>
      </w:r>
      <w:r w:rsidR="00615F1D" w:rsidRPr="006C4C2E">
        <w:t>or more</w:t>
      </w:r>
      <w:r w:rsidRPr="006C4C2E">
        <w:t xml:space="preserve"> welds</w:t>
      </w:r>
      <w:r w:rsidR="00064EDE" w:rsidRPr="006C4C2E">
        <w:t xml:space="preserve"> to </w:t>
      </w:r>
      <w:r w:rsidR="00C5031F" w:rsidRPr="006C4C2E">
        <w:t>as</w:t>
      </w:r>
      <w:r w:rsidR="00064EDE" w:rsidRPr="006C4C2E">
        <w:t>sure</w:t>
      </w:r>
      <w:r w:rsidRPr="006C4C2E">
        <w:t xml:space="preserve"> that the welding activities and any applicable NDE were performed in accordance with ASME Code requirements or an NRC</w:t>
      </w:r>
      <w:r w:rsidR="00064EDE" w:rsidRPr="006C4C2E">
        <w:noBreakHyphen/>
      </w:r>
      <w:r w:rsidRPr="006C4C2E">
        <w:t>approved alternative.</w:t>
      </w:r>
    </w:p>
    <w:p w14:paraId="6DA0272E" w14:textId="5F922B4B" w:rsidR="006F30C5" w:rsidRPr="006C4C2E" w:rsidRDefault="006F30C5" w:rsidP="00BE1517">
      <w:pPr>
        <w:pStyle w:val="BodyText"/>
        <w:keepNext/>
        <w:numPr>
          <w:ilvl w:val="1"/>
          <w:numId w:val="1"/>
        </w:numPr>
        <w:rPr>
          <w:ins w:id="47" w:author="Author"/>
        </w:rPr>
      </w:pPr>
      <w:ins w:id="48" w:author="Author">
        <w:r w:rsidRPr="006C4C2E">
          <w:lastRenderedPageBreak/>
          <w:t>Consider:</w:t>
        </w:r>
      </w:ins>
    </w:p>
    <w:p w14:paraId="5E04EA6A" w14:textId="76071440" w:rsidR="006F30C5" w:rsidRPr="006C4C2E" w:rsidRDefault="006F30C5" w:rsidP="00BE1517">
      <w:pPr>
        <w:pStyle w:val="BodyText4"/>
        <w:numPr>
          <w:ilvl w:val="2"/>
          <w:numId w:val="15"/>
        </w:numPr>
        <w:rPr>
          <w:ins w:id="49" w:author="Author"/>
        </w:rPr>
      </w:pPr>
      <w:ins w:id="50" w:author="Author">
        <w:r w:rsidRPr="006C4C2E">
          <w:t xml:space="preserve">Review the licensee’s risk-informed ISI program to evaluate whether the licensee is appropriately applying the methodology </w:t>
        </w:r>
        <w:r w:rsidR="00A03517" w:rsidRPr="006C4C2E">
          <w:t>(</w:t>
        </w:r>
        <w:proofErr w:type="gramStart"/>
        <w:r w:rsidR="00A03517" w:rsidRPr="006C4C2E">
          <w:t>e.g.</w:t>
        </w:r>
        <w:proofErr w:type="gramEnd"/>
        <w:r w:rsidR="00A03517" w:rsidRPr="006C4C2E">
          <w:t xml:space="preserve"> ASME Code Case N-716) </w:t>
        </w:r>
        <w:r w:rsidRPr="006C4C2E">
          <w:t>in whichever program they are using. Priority opportunities include review of: new welds created as a result of mods/changes to SSC to ensure these are appropriately incorporated into risk based weld populations; ISI boundary drawings to ensure risk based program does not have scoping errors, program records that demonstrate examinations for</w:t>
        </w:r>
        <w:r w:rsidR="008D612A" w:rsidRPr="006C4C2E">
          <w:t xml:space="preserve"> a particular</w:t>
        </w:r>
        <w:r w:rsidRPr="006C4C2E">
          <w:t xml:space="preserve"> risk category were actually completed within the prior Code Interval; NDE reports with rejectable indications to confirm licensee performed expanded examinations (e.g. IWx-2430 Additional Examinations) and scheduled </w:t>
        </w:r>
        <w:r w:rsidR="00453EC7" w:rsidRPr="006C4C2E">
          <w:t>follow-up</w:t>
        </w:r>
        <w:r w:rsidRPr="006C4C2E">
          <w:t xml:space="preserve"> examinations (e.g. IWx-2420 Successive Inspections).</w:t>
        </w:r>
      </w:ins>
    </w:p>
    <w:p w14:paraId="5BC2AE13" w14:textId="1EA7A708" w:rsidR="006F30C5" w:rsidRPr="006C4C2E" w:rsidRDefault="00C32EA0" w:rsidP="00BE1517">
      <w:pPr>
        <w:pStyle w:val="BodyText4"/>
        <w:numPr>
          <w:ilvl w:val="2"/>
          <w:numId w:val="15"/>
        </w:numPr>
        <w:rPr>
          <w:ins w:id="51" w:author="Author"/>
        </w:rPr>
      </w:pPr>
      <w:ins w:id="52" w:author="Author">
        <w:r w:rsidRPr="006C4C2E">
          <w:t>When the rules of 10 Code of Federal Regulations (CFR) 50.69 have been applied, verify that the reduction in the inspection sample population within the ISI program remains acceptable. Verify that ISI boundary drawings reflect the changes prompted by site application of the 10 CFR 50.69 rules.</w:t>
        </w:r>
        <w:r w:rsidR="006F30C5" w:rsidRPr="006C4C2E">
          <w:t xml:space="preserve"> Specifically, </w:t>
        </w:r>
        <w:r w:rsidR="00314BF3" w:rsidRPr="006C4C2E">
          <w:t>whether</w:t>
        </w:r>
        <w:r w:rsidR="006F30C5" w:rsidRPr="006C4C2E">
          <w:t xml:space="preserve"> the license</w:t>
        </w:r>
        <w:r w:rsidR="00894641" w:rsidRPr="006C4C2E">
          <w:t>e</w:t>
        </w:r>
        <w:r w:rsidR="006F30C5" w:rsidRPr="006C4C2E">
          <w:t xml:space="preserve"> identified welds removed from ISI program and re-calculated/assigned new welds to offset removal of welds in systems that no longer require NDE under 10 CFR 50.69.</w:t>
        </w:r>
      </w:ins>
    </w:p>
    <w:p w14:paraId="599519F3" w14:textId="6A9DFE43" w:rsidR="008604A1" w:rsidRPr="006C4C2E" w:rsidRDefault="008604A1" w:rsidP="00DA3E99">
      <w:pPr>
        <w:pStyle w:val="SpecificGuidance"/>
      </w:pPr>
      <w:r w:rsidRPr="006C4C2E">
        <w:t xml:space="preserve">Additional </w:t>
      </w:r>
      <w:r w:rsidR="00617A4B" w:rsidRPr="006C4C2E">
        <w:t>Specific Guidance</w:t>
      </w:r>
    </w:p>
    <w:p w14:paraId="56CA4FF4" w14:textId="5DB90CBF" w:rsidR="00A94D32" w:rsidRPr="006C4C2E" w:rsidRDefault="00A94D32" w:rsidP="006433C1">
      <w:pPr>
        <w:pStyle w:val="BodyText3"/>
      </w:pPr>
      <w:r w:rsidRPr="006C4C2E">
        <w:t>Inspections performed using IP 71003, “Post</w:t>
      </w:r>
      <w:r w:rsidR="00AE342A" w:rsidRPr="006C4C2E">
        <w:noBreakHyphen/>
      </w:r>
      <w:r w:rsidRPr="006C4C2E">
        <w:t>Approval Site Inspection for License Renewal</w:t>
      </w:r>
      <w:r w:rsidR="00AE342A" w:rsidRPr="006C4C2E">
        <w:t>,</w:t>
      </w:r>
      <w:r w:rsidRPr="006C4C2E">
        <w:t>” may be credited under this IP.</w:t>
      </w:r>
    </w:p>
    <w:p w14:paraId="25B87DA4" w14:textId="04406BC9" w:rsidR="00B56232" w:rsidRPr="006C4C2E" w:rsidRDefault="00DA3806" w:rsidP="006433C1">
      <w:pPr>
        <w:pStyle w:val="BodyText3"/>
      </w:pPr>
      <w:r w:rsidRPr="006C4C2E">
        <w:t xml:space="preserve">When performing a review or observation of the </w:t>
      </w:r>
      <w:r w:rsidR="00287B03" w:rsidRPr="006C4C2E">
        <w:t>c</w:t>
      </w:r>
      <w:r w:rsidRPr="006C4C2E">
        <w:t xml:space="preserve">ontainment </w:t>
      </w:r>
      <w:r w:rsidR="00287B03" w:rsidRPr="006C4C2E">
        <w:t>g</w:t>
      </w:r>
      <w:r w:rsidRPr="006C4C2E">
        <w:t xml:space="preserve">eneral </w:t>
      </w:r>
      <w:r w:rsidR="00B17EF7" w:rsidRPr="006C4C2E">
        <w:t>v</w:t>
      </w:r>
      <w:r w:rsidRPr="006C4C2E">
        <w:t xml:space="preserve">isual </w:t>
      </w:r>
      <w:r w:rsidR="00B17EF7" w:rsidRPr="006C4C2E">
        <w:t>e</w:t>
      </w:r>
      <w:r w:rsidRPr="006C4C2E">
        <w:t>xamination (</w:t>
      </w:r>
      <w:r w:rsidR="00BC240B" w:rsidRPr="006C4C2E">
        <w:t>Subsection </w:t>
      </w:r>
      <w:r w:rsidRPr="006C4C2E">
        <w:t xml:space="preserve">IWE or </w:t>
      </w:r>
      <w:r w:rsidR="00BC240B" w:rsidRPr="006C4C2E">
        <w:t>Subsection</w:t>
      </w:r>
      <w:r w:rsidR="000662A6" w:rsidRPr="006C4C2E">
        <w:t> </w:t>
      </w:r>
      <w:r w:rsidRPr="006C4C2E">
        <w:t>IWL</w:t>
      </w:r>
      <w:r w:rsidR="000662A6" w:rsidRPr="006C4C2E">
        <w:t>, or both,</w:t>
      </w:r>
      <w:r w:rsidRPr="006C4C2E">
        <w:t xml:space="preserve"> of Section</w:t>
      </w:r>
      <w:r w:rsidR="00833580" w:rsidRPr="006C4C2E">
        <w:t> </w:t>
      </w:r>
      <w:r w:rsidRPr="006C4C2E">
        <w:t>XI</w:t>
      </w:r>
      <w:r w:rsidR="00833580" w:rsidRPr="006C4C2E">
        <w:t xml:space="preserve"> of the ASME Code</w:t>
      </w:r>
      <w:r w:rsidRPr="006C4C2E">
        <w:t xml:space="preserve">), ensure that </w:t>
      </w:r>
      <w:r w:rsidR="00833580" w:rsidRPr="006C4C2E">
        <w:t xml:space="preserve">the scope of the </w:t>
      </w:r>
      <w:r w:rsidR="00B17EF7" w:rsidRPr="006C4C2E">
        <w:t>visual examination</w:t>
      </w:r>
      <w:r w:rsidR="00833580" w:rsidRPr="006C4C2E">
        <w:t xml:space="preserve"> includes </w:t>
      </w:r>
      <w:r w:rsidR="000662A6" w:rsidRPr="006C4C2E">
        <w:t xml:space="preserve">areas that are </w:t>
      </w:r>
      <w:r w:rsidRPr="006C4C2E">
        <w:t>difficult</w:t>
      </w:r>
      <w:r w:rsidR="00287B03" w:rsidRPr="006C4C2E">
        <w:t xml:space="preserve"> </w:t>
      </w:r>
      <w:r w:rsidRPr="006C4C2E">
        <w:t>to</w:t>
      </w:r>
      <w:r w:rsidR="00287B03" w:rsidRPr="006C4C2E">
        <w:t xml:space="preserve"> </w:t>
      </w:r>
      <w:r w:rsidRPr="006C4C2E">
        <w:t>access (e.g.</w:t>
      </w:r>
      <w:r w:rsidR="00287B03" w:rsidRPr="006C4C2E">
        <w:t>, </w:t>
      </w:r>
      <w:r w:rsidRPr="006C4C2E">
        <w:t xml:space="preserve">high dose areas or confined space areas such as under </w:t>
      </w:r>
      <w:r w:rsidR="00833580" w:rsidRPr="006C4C2E">
        <w:t xml:space="preserve">the </w:t>
      </w:r>
      <w:r w:rsidRPr="006C4C2E">
        <w:t>vessel</w:t>
      </w:r>
      <w:r w:rsidR="003F4C97" w:rsidRPr="006C4C2E">
        <w:t xml:space="preserve"> or</w:t>
      </w:r>
      <w:r w:rsidRPr="006C4C2E">
        <w:t xml:space="preserve"> sumps) or areas made visible by maintenance activities (e.g.</w:t>
      </w:r>
      <w:r w:rsidR="00833580" w:rsidRPr="006C4C2E">
        <w:t>, </w:t>
      </w:r>
      <w:r w:rsidRPr="006C4C2E">
        <w:t>weld test channels). Additionally, if the licensee has identified containment areas inaccessible for visual examination</w:t>
      </w:r>
      <w:r w:rsidR="00615F1D" w:rsidRPr="006C4C2E">
        <w:t>,</w:t>
      </w:r>
      <w:r w:rsidRPr="006C4C2E">
        <w:t xml:space="preserve"> review the basis for this determination and</w:t>
      </w:r>
      <w:r w:rsidR="003F4C97" w:rsidRPr="006C4C2E">
        <w:t>,</w:t>
      </w:r>
      <w:r w:rsidRPr="006C4C2E">
        <w:t xml:space="preserve"> if appropriate</w:t>
      </w:r>
      <w:r w:rsidR="003F4C97" w:rsidRPr="006C4C2E">
        <w:t>,</w:t>
      </w:r>
      <w:r w:rsidRPr="006C4C2E">
        <w:t xml:space="preserve"> conduct a historical review of previous containment visual examination records.</w:t>
      </w:r>
    </w:p>
    <w:p w14:paraId="171885CF" w14:textId="3673B265" w:rsidR="00B56232" w:rsidRPr="006C4C2E" w:rsidRDefault="00B56232" w:rsidP="006433C1">
      <w:pPr>
        <w:pStyle w:val="BodyText3"/>
      </w:pPr>
      <w:r w:rsidRPr="006C4C2E">
        <w:t xml:space="preserve">For </w:t>
      </w:r>
      <w:proofErr w:type="spellStart"/>
      <w:r w:rsidRPr="006C4C2E">
        <w:t>nonrisk</w:t>
      </w:r>
      <w:proofErr w:type="spellEnd"/>
      <w:r w:rsidR="00833580" w:rsidRPr="006C4C2E">
        <w:noBreakHyphen/>
      </w:r>
      <w:r w:rsidRPr="006C4C2E">
        <w:t xml:space="preserve">based ISI programs, </w:t>
      </w:r>
      <w:r w:rsidR="00833580" w:rsidRPr="006C4C2E">
        <w:t>ASME Code</w:t>
      </w:r>
      <w:r w:rsidR="00AF57F7" w:rsidRPr="006C4C2E">
        <w:t>,</w:t>
      </w:r>
      <w:r w:rsidR="008C483B" w:rsidRPr="006C4C2E">
        <w:t xml:space="preserve"> Section XI</w:t>
      </w:r>
      <w:r w:rsidR="00AF57F7" w:rsidRPr="006C4C2E">
        <w:t>,</w:t>
      </w:r>
      <w:r w:rsidR="00833580" w:rsidRPr="006C4C2E">
        <w:t xml:space="preserve"> </w:t>
      </w:r>
      <w:r w:rsidR="00AF57F7" w:rsidRPr="006C4C2E">
        <w:t xml:space="preserve">Table IWX-2500-1, </w:t>
      </w:r>
      <w:r w:rsidR="00833580" w:rsidRPr="006C4C2E">
        <w:t xml:space="preserve">identifies </w:t>
      </w:r>
      <w:r w:rsidRPr="006C4C2E">
        <w:t>the required NDE method, frequency, extent</w:t>
      </w:r>
      <w:r w:rsidR="00833580" w:rsidRPr="006C4C2E">
        <w:t>,</w:t>
      </w:r>
      <w:r w:rsidRPr="006C4C2E">
        <w:t xml:space="preserve"> and acceptance criteria. </w:t>
      </w:r>
      <w:r w:rsidR="00C91A6F" w:rsidRPr="006C4C2E">
        <w:t>ASME Code</w:t>
      </w:r>
      <w:r w:rsidR="000F74E5" w:rsidRPr="006C4C2E">
        <w:t>,</w:t>
      </w:r>
      <w:r w:rsidR="00C91A6F" w:rsidRPr="006C4C2E">
        <w:t xml:space="preserve"> </w:t>
      </w:r>
      <w:r w:rsidRPr="006C4C2E">
        <w:t>Section V or Section XI</w:t>
      </w:r>
      <w:r w:rsidR="00833580" w:rsidRPr="006C4C2E">
        <w:t>,</w:t>
      </w:r>
      <w:r w:rsidRPr="006C4C2E">
        <w:t xml:space="preserve"> </w:t>
      </w:r>
      <w:r w:rsidR="00E067AD" w:rsidRPr="006C4C2E">
        <w:t xml:space="preserve">Mandatory </w:t>
      </w:r>
      <w:r w:rsidRPr="006C4C2E">
        <w:t>Append</w:t>
      </w:r>
      <w:r w:rsidR="00833580" w:rsidRPr="006C4C2E">
        <w:t>ix </w:t>
      </w:r>
      <w:r w:rsidRPr="006C4C2E">
        <w:t>I, III</w:t>
      </w:r>
      <w:r w:rsidR="003F4C97" w:rsidRPr="006C4C2E">
        <w:t>,</w:t>
      </w:r>
      <w:r w:rsidRPr="006C4C2E">
        <w:t xml:space="preserve"> or VIII</w:t>
      </w:r>
      <w:r w:rsidR="00C91A6F" w:rsidRPr="006C4C2E">
        <w:t xml:space="preserve"> </w:t>
      </w:r>
      <w:r w:rsidR="00833580" w:rsidRPr="006C4C2E">
        <w:t>further describes the specific NDE methods</w:t>
      </w:r>
      <w:r w:rsidRPr="006C4C2E">
        <w:t>.</w:t>
      </w:r>
    </w:p>
    <w:p w14:paraId="313AB9ED" w14:textId="16891072" w:rsidR="003F4C97" w:rsidRPr="006C4C2E" w:rsidRDefault="00B56232" w:rsidP="006433C1">
      <w:pPr>
        <w:pStyle w:val="BodyText3"/>
      </w:pPr>
      <w:r w:rsidRPr="006C4C2E">
        <w:t>For risk</w:t>
      </w:r>
      <w:r w:rsidR="00833580" w:rsidRPr="006C4C2E">
        <w:noBreakHyphen/>
      </w:r>
      <w:r w:rsidRPr="006C4C2E">
        <w:t xml:space="preserve">based ISI programs, </w:t>
      </w:r>
      <w:r w:rsidR="005718BF" w:rsidRPr="006C4C2E">
        <w:t>t</w:t>
      </w:r>
      <w:r w:rsidR="00833580" w:rsidRPr="006C4C2E">
        <w:t>he</w:t>
      </w:r>
      <w:r w:rsidRPr="006C4C2E">
        <w:t xml:space="preserve"> licensee’s </w:t>
      </w:r>
      <w:r w:rsidR="003F4C97" w:rsidRPr="006C4C2E">
        <w:t>r</w:t>
      </w:r>
      <w:r w:rsidRPr="006C4C2E">
        <w:t>isk</w:t>
      </w:r>
      <w:r w:rsidR="00833580" w:rsidRPr="006C4C2E">
        <w:noBreakHyphen/>
      </w:r>
      <w:r w:rsidR="003F4C97" w:rsidRPr="006C4C2E">
        <w:t>b</w:t>
      </w:r>
      <w:r w:rsidRPr="006C4C2E">
        <w:t>ased ISI program</w:t>
      </w:r>
      <w:r w:rsidR="00833580" w:rsidRPr="006C4C2E">
        <w:t>,</w:t>
      </w:r>
      <w:r w:rsidRPr="006C4C2E">
        <w:t xml:space="preserve"> which is typically based on </w:t>
      </w:r>
      <w:r w:rsidR="00F63EFE" w:rsidRPr="006C4C2E">
        <w:t>Electric Power Research Institute (</w:t>
      </w:r>
      <w:r w:rsidRPr="006C4C2E">
        <w:t>EPRI</w:t>
      </w:r>
      <w:r w:rsidR="00F63EFE" w:rsidRPr="006C4C2E">
        <w:t>)</w:t>
      </w:r>
      <w:r w:rsidRPr="006C4C2E">
        <w:t xml:space="preserve"> </w:t>
      </w:r>
      <w:r w:rsidR="00FB1FBD" w:rsidRPr="006C4C2E">
        <w:t>Topical Report (</w:t>
      </w:r>
      <w:r w:rsidRPr="006C4C2E">
        <w:t>TR</w:t>
      </w:r>
      <w:r w:rsidR="00FB1FBD" w:rsidRPr="006C4C2E">
        <w:t>)</w:t>
      </w:r>
      <w:r w:rsidR="00833580" w:rsidRPr="006C4C2E">
        <w:noBreakHyphen/>
      </w:r>
      <w:r w:rsidRPr="006C4C2E">
        <w:t>112657</w:t>
      </w:r>
      <w:r w:rsidR="00833580" w:rsidRPr="006C4C2E">
        <w:t>,</w:t>
      </w:r>
      <w:r w:rsidRPr="006C4C2E">
        <w:t xml:space="preserve"> “Revised Risk</w:t>
      </w:r>
      <w:r w:rsidR="00833580" w:rsidRPr="006C4C2E">
        <w:noBreakHyphen/>
      </w:r>
      <w:r w:rsidRPr="006C4C2E">
        <w:t>Informed Inservice Inspection Evaluation Procedure,” Revision</w:t>
      </w:r>
      <w:r w:rsidR="00B53153" w:rsidRPr="006C4C2E">
        <w:t> </w:t>
      </w:r>
      <w:r w:rsidRPr="006C4C2E">
        <w:t>B</w:t>
      </w:r>
      <w:r w:rsidR="00833580" w:rsidRPr="006C4C2E">
        <w:noBreakHyphen/>
      </w:r>
      <w:r w:rsidRPr="006C4C2E">
        <w:t>A</w:t>
      </w:r>
      <w:r w:rsidR="0058528E" w:rsidRPr="006C4C2E">
        <w:t>, issued December 1999</w:t>
      </w:r>
      <w:r w:rsidRPr="006C4C2E">
        <w:t xml:space="preserve"> (</w:t>
      </w:r>
      <w:r w:rsidR="005718BF" w:rsidRPr="006C4C2E">
        <w:t>Agencywide Documents Access and Management System (</w:t>
      </w:r>
      <w:r w:rsidRPr="006C4C2E">
        <w:t>ADAM</w:t>
      </w:r>
      <w:r w:rsidR="00605E09" w:rsidRPr="006C4C2E">
        <w:t>S</w:t>
      </w:r>
      <w:r w:rsidR="005718BF" w:rsidRPr="006C4C2E">
        <w:t>)</w:t>
      </w:r>
      <w:r w:rsidRPr="006C4C2E">
        <w:t xml:space="preserve"> </w:t>
      </w:r>
      <w:r w:rsidR="004A4DA6" w:rsidRPr="006C4C2E">
        <w:t xml:space="preserve">Accession </w:t>
      </w:r>
      <w:r w:rsidRPr="006C4C2E">
        <w:t>No.</w:t>
      </w:r>
      <w:r w:rsidR="005718BF" w:rsidRPr="006C4C2E">
        <w:t> </w:t>
      </w:r>
      <w:hyperlink r:id="rId11" w:history="1">
        <w:r w:rsidR="00A428BC" w:rsidRPr="006C4C2E">
          <w:rPr>
            <w:rStyle w:val="Hyperlink"/>
          </w:rPr>
          <w:t>ML013470102</w:t>
        </w:r>
      </w:hyperlink>
      <w:r w:rsidRPr="006C4C2E">
        <w:t>)</w:t>
      </w:r>
      <w:r w:rsidR="005718BF" w:rsidRPr="006C4C2E">
        <w:t>,</w:t>
      </w:r>
      <w:r w:rsidRPr="006C4C2E">
        <w:t xml:space="preserve"> with</w:t>
      </w:r>
      <w:r w:rsidR="003843C5" w:rsidRPr="006C4C2E">
        <w:t xml:space="preserve"> ASME</w:t>
      </w:r>
      <w:r w:rsidRPr="006C4C2E">
        <w:t xml:space="preserve"> Code Case N</w:t>
      </w:r>
      <w:r w:rsidR="005718BF" w:rsidRPr="006C4C2E">
        <w:noBreakHyphen/>
      </w:r>
      <w:r w:rsidRPr="006C4C2E">
        <w:t>578</w:t>
      </w:r>
      <w:r w:rsidR="005718BF" w:rsidRPr="006C4C2E">
        <w:noBreakHyphen/>
      </w:r>
      <w:r w:rsidRPr="006C4C2E">
        <w:t>1 or Code Case</w:t>
      </w:r>
      <w:r w:rsidR="005718BF" w:rsidRPr="006C4C2E">
        <w:t> </w:t>
      </w:r>
      <w:r w:rsidRPr="006C4C2E">
        <w:t>N</w:t>
      </w:r>
      <w:r w:rsidR="005718BF" w:rsidRPr="006C4C2E">
        <w:noBreakHyphen/>
      </w:r>
      <w:r w:rsidRPr="006C4C2E">
        <w:t>716</w:t>
      </w:r>
      <w:r w:rsidR="005718BF" w:rsidRPr="006C4C2E">
        <w:noBreakHyphen/>
      </w:r>
      <w:r w:rsidRPr="006C4C2E">
        <w:t>1</w:t>
      </w:r>
      <w:r w:rsidR="005718BF" w:rsidRPr="006C4C2E">
        <w:t>, identifies the required NDE method, frequency, extent, and acceptance criteria</w:t>
      </w:r>
      <w:r w:rsidRPr="006C4C2E">
        <w:t>.</w:t>
      </w:r>
    </w:p>
    <w:p w14:paraId="72285CB8" w14:textId="0F8FA543" w:rsidR="00B56232" w:rsidRPr="006C4C2E" w:rsidRDefault="00B56232" w:rsidP="006433C1">
      <w:pPr>
        <w:pStyle w:val="BodyText3"/>
      </w:pPr>
      <w:r w:rsidRPr="006C4C2E">
        <w:t>For BWR vessel internal inspections</w:t>
      </w:r>
      <w:r w:rsidR="003F4C97" w:rsidRPr="006C4C2E">
        <w:t>,</w:t>
      </w:r>
      <w:r w:rsidRPr="006C4C2E">
        <w:t xml:space="preserve"> EPRI TR</w:t>
      </w:r>
      <w:r w:rsidR="00742757" w:rsidRPr="006C4C2E">
        <w:noBreakHyphen/>
      </w:r>
      <w:r w:rsidRPr="006C4C2E">
        <w:t xml:space="preserve">105696 </w:t>
      </w:r>
      <w:r w:rsidR="00B53153" w:rsidRPr="006C4C2E">
        <w:t>(</w:t>
      </w:r>
      <w:r w:rsidRPr="006C4C2E">
        <w:t>BWRVIP-03</w:t>
      </w:r>
      <w:r w:rsidR="00B53153" w:rsidRPr="006C4C2E">
        <w:t>),</w:t>
      </w:r>
      <w:r w:rsidRPr="006C4C2E">
        <w:t xml:space="preserve"> “Reactor Pressure Vessel and Internals Examination Guidelines”</w:t>
      </w:r>
      <w:r w:rsidR="004A4DA6" w:rsidRPr="006C4C2E">
        <w:t>,</w:t>
      </w:r>
      <w:r w:rsidR="00166887" w:rsidRPr="006C4C2E">
        <w:t xml:space="preserve"> identifies the NDE method, frequency, </w:t>
      </w:r>
      <w:r w:rsidR="00166887" w:rsidRPr="006C4C2E">
        <w:lastRenderedPageBreak/>
        <w:t>extent, and acceptance criteria</w:t>
      </w:r>
      <w:r w:rsidRPr="006C4C2E">
        <w:t>. For any identified deviations with possible safety implications, the inspector should inform the applicable NRR branch.</w:t>
      </w:r>
    </w:p>
    <w:p w14:paraId="0EDB90E3" w14:textId="14C3A348" w:rsidR="00B56232" w:rsidRPr="006C4C2E" w:rsidRDefault="00B56232" w:rsidP="006433C1">
      <w:pPr>
        <w:pStyle w:val="BodyText3"/>
      </w:pPr>
      <w:r w:rsidRPr="006C4C2E">
        <w:t xml:space="preserve">For review of NDE records with recordable relevant indications, determine </w:t>
      </w:r>
      <w:r w:rsidR="009F7BB3" w:rsidRPr="006C4C2E">
        <w:t xml:space="preserve">that </w:t>
      </w:r>
      <w:r w:rsidRPr="006C4C2E">
        <w:t>the indications were properly characterized (ASME</w:t>
      </w:r>
      <w:r w:rsidR="009F7BB3" w:rsidRPr="006C4C2E">
        <w:t xml:space="preserve"> Code,</w:t>
      </w:r>
      <w:r w:rsidRPr="006C4C2E">
        <w:t xml:space="preserve"> Section</w:t>
      </w:r>
      <w:r w:rsidR="009F7BB3" w:rsidRPr="006C4C2E">
        <w:t> </w:t>
      </w:r>
      <w:r w:rsidRPr="006C4C2E">
        <w:t>XI, Article</w:t>
      </w:r>
      <w:r w:rsidR="009F7BB3" w:rsidRPr="006C4C2E">
        <w:t> </w:t>
      </w:r>
      <w:r w:rsidRPr="006C4C2E">
        <w:t>IWA</w:t>
      </w:r>
      <w:r w:rsidR="009F7BB3" w:rsidRPr="006C4C2E">
        <w:noBreakHyphen/>
      </w:r>
      <w:r w:rsidRPr="006C4C2E">
        <w:t>3300) and recorded (ASME</w:t>
      </w:r>
      <w:r w:rsidR="009F7BB3" w:rsidRPr="006C4C2E">
        <w:t xml:space="preserve"> Code,</w:t>
      </w:r>
      <w:r w:rsidRPr="006C4C2E">
        <w:t xml:space="preserve"> Section XI, </w:t>
      </w:r>
      <w:r w:rsidR="00BC240B" w:rsidRPr="006C4C2E">
        <w:t>Subsection</w:t>
      </w:r>
      <w:r w:rsidRPr="006C4C2E">
        <w:t xml:space="preserve"> IWA</w:t>
      </w:r>
      <w:r w:rsidR="009F7BB3" w:rsidRPr="006C4C2E">
        <w:noBreakHyphen/>
      </w:r>
      <w:r w:rsidRPr="006C4C2E">
        <w:t>3200) and appropriate acceptance criteria applied (ASME</w:t>
      </w:r>
      <w:r w:rsidR="009F7BB3" w:rsidRPr="006C4C2E">
        <w:t xml:space="preserve"> Code,</w:t>
      </w:r>
      <w:r w:rsidRPr="006C4C2E">
        <w:t xml:space="preserve"> Section XI, </w:t>
      </w:r>
      <w:r w:rsidR="00BC240B" w:rsidRPr="006C4C2E">
        <w:t>Subsection</w:t>
      </w:r>
      <w:r w:rsidR="009F7BB3" w:rsidRPr="006C4C2E">
        <w:t> </w:t>
      </w:r>
      <w:r w:rsidRPr="006C4C2E">
        <w:t>IWX</w:t>
      </w:r>
      <w:r w:rsidR="009F7BB3" w:rsidRPr="006C4C2E">
        <w:noBreakHyphen/>
      </w:r>
      <w:r w:rsidRPr="006C4C2E">
        <w:t xml:space="preserve">3000). If the flaw exceeds inservice acceptance criteria, determine </w:t>
      </w:r>
      <w:r w:rsidR="009F7BB3" w:rsidRPr="006C4C2E">
        <w:t xml:space="preserve">whether </w:t>
      </w:r>
      <w:r w:rsidRPr="006C4C2E">
        <w:t>the flaw was appropriately analyzed and accept</w:t>
      </w:r>
      <w:r w:rsidR="00605E09" w:rsidRPr="006C4C2E">
        <w:t>ed</w:t>
      </w:r>
      <w:r w:rsidRPr="006C4C2E">
        <w:t xml:space="preserve"> for continued service (ASME</w:t>
      </w:r>
      <w:r w:rsidR="009F7BB3" w:rsidRPr="006C4C2E">
        <w:t xml:space="preserve"> Code,</w:t>
      </w:r>
      <w:r w:rsidRPr="006C4C2E">
        <w:t xml:space="preserve"> Section</w:t>
      </w:r>
      <w:r w:rsidR="009F7BB3" w:rsidRPr="006C4C2E">
        <w:t> </w:t>
      </w:r>
      <w:r w:rsidRPr="006C4C2E">
        <w:t>XI, Article</w:t>
      </w:r>
      <w:r w:rsidR="009F7BB3" w:rsidRPr="006C4C2E">
        <w:t> </w:t>
      </w:r>
      <w:r w:rsidRPr="006C4C2E">
        <w:t>IWX</w:t>
      </w:r>
      <w:r w:rsidR="009F7BB3" w:rsidRPr="006C4C2E">
        <w:noBreakHyphen/>
      </w:r>
      <w:r w:rsidRPr="006C4C2E">
        <w:t>3130).</w:t>
      </w:r>
    </w:p>
    <w:p w14:paraId="1F9CC7FD" w14:textId="706A6B09" w:rsidR="00B56232" w:rsidRPr="006C4C2E" w:rsidRDefault="00B56232" w:rsidP="006433C1">
      <w:pPr>
        <w:pStyle w:val="BodyText3"/>
        <w:keepNext/>
      </w:pPr>
      <w:r w:rsidRPr="006C4C2E">
        <w:t xml:space="preserve">For review or observation of </w:t>
      </w:r>
      <w:r w:rsidR="009F7BB3" w:rsidRPr="006C4C2E">
        <w:t xml:space="preserve">ASME Code, </w:t>
      </w:r>
      <w:r w:rsidRPr="006C4C2E">
        <w:t>Section</w:t>
      </w:r>
      <w:r w:rsidR="009F7BB3" w:rsidRPr="006C4C2E">
        <w:t> </w:t>
      </w:r>
      <w:r w:rsidRPr="006C4C2E">
        <w:t>XI</w:t>
      </w:r>
      <w:r w:rsidR="009F7BB3" w:rsidRPr="006C4C2E">
        <w:t>,</w:t>
      </w:r>
      <w:r w:rsidRPr="006C4C2E">
        <w:t xml:space="preserve"> welded </w:t>
      </w:r>
      <w:proofErr w:type="gramStart"/>
      <w:r w:rsidRPr="006C4C2E">
        <w:t>repairs</w:t>
      </w:r>
      <w:proofErr w:type="gramEnd"/>
      <w:r w:rsidRPr="006C4C2E">
        <w:t xml:space="preserve"> or replacements</w:t>
      </w:r>
      <w:r w:rsidR="009F7BB3" w:rsidRPr="006C4C2E">
        <w:t>, do the following</w:t>
      </w:r>
      <w:r w:rsidRPr="006C4C2E">
        <w:t>:</w:t>
      </w:r>
    </w:p>
    <w:p w14:paraId="0EA6D7E7" w14:textId="71EA6F17" w:rsidR="00B56232" w:rsidRPr="006C4C2E" w:rsidRDefault="00B56232" w:rsidP="005A7F33">
      <w:pPr>
        <w:pStyle w:val="ListBullet3"/>
      </w:pPr>
      <w:r w:rsidRPr="006C4C2E">
        <w:t xml:space="preserve">Determine </w:t>
      </w:r>
      <w:r w:rsidR="009F7BB3" w:rsidRPr="006C4C2E">
        <w:t xml:space="preserve">whether </w:t>
      </w:r>
      <w:r w:rsidRPr="006C4C2E">
        <w:t xml:space="preserve">the </w:t>
      </w:r>
      <w:r w:rsidR="009F7BB3" w:rsidRPr="006C4C2E">
        <w:t>w</w:t>
      </w:r>
      <w:r w:rsidRPr="006C4C2E">
        <w:t xml:space="preserve">eld </w:t>
      </w:r>
      <w:r w:rsidR="009F7BB3" w:rsidRPr="006C4C2E">
        <w:t>p</w:t>
      </w:r>
      <w:r w:rsidRPr="006C4C2E">
        <w:t xml:space="preserve">rocedure </w:t>
      </w:r>
      <w:r w:rsidR="009F7BB3" w:rsidRPr="006C4C2E">
        <w:t>s</w:t>
      </w:r>
      <w:r w:rsidRPr="006C4C2E">
        <w:t xml:space="preserve">pecification (WPS) contains the essential and supplemental essential </w:t>
      </w:r>
      <w:r w:rsidR="00F170E6" w:rsidRPr="006C4C2E">
        <w:t xml:space="preserve">weld </w:t>
      </w:r>
      <w:r w:rsidRPr="006C4C2E">
        <w:t>variables (</w:t>
      </w:r>
      <w:r w:rsidR="009F7BB3" w:rsidRPr="006C4C2E">
        <w:t xml:space="preserve">this </w:t>
      </w:r>
      <w:r w:rsidRPr="006C4C2E">
        <w:t xml:space="preserve">only </w:t>
      </w:r>
      <w:r w:rsidR="009F7BB3" w:rsidRPr="006C4C2E">
        <w:t xml:space="preserve">applies </w:t>
      </w:r>
      <w:r w:rsidRPr="006C4C2E">
        <w:t xml:space="preserve">when the </w:t>
      </w:r>
      <w:r w:rsidR="009F7BB3" w:rsidRPr="006C4C2E">
        <w:t>c</w:t>
      </w:r>
      <w:r w:rsidRPr="006C4C2E">
        <w:t xml:space="preserve">onstruction </w:t>
      </w:r>
      <w:r w:rsidR="009F7BB3" w:rsidRPr="006C4C2E">
        <w:t>c</w:t>
      </w:r>
      <w:r w:rsidRPr="006C4C2E">
        <w:t>ode</w:t>
      </w:r>
      <w:r w:rsidR="009F7BB3" w:rsidRPr="006C4C2E">
        <w:t xml:space="preserve"> (</w:t>
      </w:r>
      <w:r w:rsidRPr="006C4C2E">
        <w:t>e.g., ASME</w:t>
      </w:r>
      <w:r w:rsidR="009F7BB3" w:rsidRPr="006C4C2E">
        <w:t xml:space="preserve"> Code,</w:t>
      </w:r>
      <w:r w:rsidRPr="006C4C2E">
        <w:t xml:space="preserve"> Section III</w:t>
      </w:r>
      <w:r w:rsidR="00A27ECB" w:rsidRPr="006C4C2E">
        <w:t>,</w:t>
      </w:r>
      <w:r w:rsidRPr="006C4C2E">
        <w:t xml:space="preserve"> or </w:t>
      </w:r>
      <w:r w:rsidR="005E1E6A" w:rsidRPr="006C4C2E">
        <w:t>U.S.A. Standard Code for Pressure Piping (</w:t>
      </w:r>
      <w:r w:rsidRPr="006C4C2E">
        <w:t>USAS</w:t>
      </w:r>
      <w:r w:rsidR="005E1E6A" w:rsidRPr="006C4C2E">
        <w:t>)</w:t>
      </w:r>
      <w:r w:rsidRPr="006C4C2E">
        <w:t xml:space="preserve"> B31.1) </w:t>
      </w:r>
      <w:r w:rsidR="009F7BB3" w:rsidRPr="006C4C2E">
        <w:t xml:space="preserve">requires impact tests </w:t>
      </w:r>
      <w:r w:rsidRPr="006C4C2E">
        <w:t>for the welding processes authorized by the WPS (ASME</w:t>
      </w:r>
      <w:r w:rsidR="009F7BB3" w:rsidRPr="006C4C2E">
        <w:t xml:space="preserve"> Code,</w:t>
      </w:r>
      <w:r w:rsidRPr="006C4C2E">
        <w:t xml:space="preserve"> Section</w:t>
      </w:r>
      <w:r w:rsidR="009F7BB3" w:rsidRPr="006C4C2E">
        <w:t> </w:t>
      </w:r>
      <w:r w:rsidRPr="006C4C2E">
        <w:t>IX, QW</w:t>
      </w:r>
      <w:r w:rsidR="009F7BB3" w:rsidRPr="006C4C2E">
        <w:noBreakHyphen/>
      </w:r>
      <w:r w:rsidRPr="006C4C2E">
        <w:t>200).</w:t>
      </w:r>
    </w:p>
    <w:p w14:paraId="164324EE" w14:textId="5B7BA6AC" w:rsidR="00B56232" w:rsidRPr="006C4C2E" w:rsidRDefault="00B56232" w:rsidP="005A7F33">
      <w:pPr>
        <w:pStyle w:val="ListBullet3"/>
      </w:pPr>
      <w:r w:rsidRPr="006C4C2E">
        <w:t xml:space="preserve">Determine </w:t>
      </w:r>
      <w:r w:rsidR="009F7BB3" w:rsidRPr="006C4C2E">
        <w:t xml:space="preserve">whether </w:t>
      </w:r>
      <w:r w:rsidRPr="006C4C2E">
        <w:t xml:space="preserve">the WPS controls essential and supplemental essential weld variables within the ranges demonstrated and qualified by the supporting </w:t>
      </w:r>
      <w:r w:rsidR="00F00AEB" w:rsidRPr="006C4C2E">
        <w:t>p</w:t>
      </w:r>
      <w:r w:rsidRPr="006C4C2E">
        <w:t xml:space="preserve">rocedure </w:t>
      </w:r>
      <w:r w:rsidR="00F00AEB" w:rsidRPr="006C4C2E">
        <w:t>q</w:t>
      </w:r>
      <w:r w:rsidRPr="006C4C2E">
        <w:t xml:space="preserve">ualification </w:t>
      </w:r>
      <w:r w:rsidR="00F00AEB" w:rsidRPr="006C4C2E">
        <w:t>r</w:t>
      </w:r>
      <w:r w:rsidRPr="006C4C2E">
        <w:t xml:space="preserve">ecords (ASME </w:t>
      </w:r>
      <w:r w:rsidR="00F00AEB" w:rsidRPr="006C4C2E">
        <w:t xml:space="preserve">Code, </w:t>
      </w:r>
      <w:r w:rsidRPr="006C4C2E">
        <w:t>Section IX, QW</w:t>
      </w:r>
      <w:r w:rsidR="00F00AEB" w:rsidRPr="006C4C2E">
        <w:noBreakHyphen/>
      </w:r>
      <w:r w:rsidRPr="006C4C2E">
        <w:t>250).</w:t>
      </w:r>
    </w:p>
    <w:p w14:paraId="12407156" w14:textId="03382907" w:rsidR="00B56232" w:rsidRPr="006C4C2E" w:rsidRDefault="00B56232" w:rsidP="005A7F33">
      <w:pPr>
        <w:pStyle w:val="ListBullet3"/>
      </w:pPr>
      <w:r w:rsidRPr="006C4C2E">
        <w:t xml:space="preserve">Observe available welding activities (or review weld records) to determine </w:t>
      </w:r>
      <w:r w:rsidR="00D54EEC" w:rsidRPr="006C4C2E">
        <w:t>whether</w:t>
      </w:r>
      <w:r w:rsidRPr="006C4C2E">
        <w:t xml:space="preserve"> the appropriate base and weld filler materials</w:t>
      </w:r>
      <w:r w:rsidR="00F00AEB" w:rsidRPr="006C4C2E">
        <w:t xml:space="preserve"> are being used</w:t>
      </w:r>
      <w:r w:rsidRPr="006C4C2E">
        <w:t xml:space="preserve"> and that welding variables are controlled in accordance with the WPS.</w:t>
      </w:r>
    </w:p>
    <w:p w14:paraId="780DEC62" w14:textId="301B2D22" w:rsidR="00B56232" w:rsidRPr="006C4C2E" w:rsidRDefault="00B56232" w:rsidP="005A7F33">
      <w:pPr>
        <w:pStyle w:val="ListBullet3"/>
      </w:pPr>
      <w:r w:rsidRPr="006C4C2E">
        <w:t>Review weld data records</w:t>
      </w:r>
      <w:r w:rsidR="00F00AEB" w:rsidRPr="006C4C2E">
        <w:t xml:space="preserve"> </w:t>
      </w:r>
      <w:r w:rsidRPr="006C4C2E">
        <w:t xml:space="preserve">or observe </w:t>
      </w:r>
      <w:ins w:id="53" w:author="Author">
        <w:r w:rsidR="000D2CE2" w:rsidRPr="006C4C2E">
          <w:t>post weld</w:t>
        </w:r>
      </w:ins>
      <w:r w:rsidRPr="006C4C2E">
        <w:t xml:space="preserve"> NDE</w:t>
      </w:r>
      <w:r w:rsidR="00F00AEB" w:rsidRPr="006C4C2E">
        <w:t>, or both,</w:t>
      </w:r>
      <w:r w:rsidRPr="006C4C2E">
        <w:t xml:space="preserve"> to determine </w:t>
      </w:r>
      <w:r w:rsidR="00F00AEB" w:rsidRPr="006C4C2E">
        <w:t xml:space="preserve">whether </w:t>
      </w:r>
      <w:r w:rsidRPr="006C4C2E">
        <w:t xml:space="preserve">the </w:t>
      </w:r>
      <w:r w:rsidR="00F00AEB" w:rsidRPr="006C4C2E">
        <w:t>c</w:t>
      </w:r>
      <w:r w:rsidRPr="006C4C2E">
        <w:t xml:space="preserve">onstruction </w:t>
      </w:r>
      <w:r w:rsidR="00F00AEB" w:rsidRPr="006C4C2E">
        <w:t>c</w:t>
      </w:r>
      <w:r w:rsidRPr="006C4C2E">
        <w:t>ode</w:t>
      </w:r>
      <w:r w:rsidR="00F00AEB" w:rsidRPr="006C4C2E">
        <w:noBreakHyphen/>
      </w:r>
      <w:r w:rsidRPr="006C4C2E">
        <w:t>required NDE methods and acceptance criteria</w:t>
      </w:r>
      <w:r w:rsidR="00F00AEB" w:rsidRPr="006C4C2E">
        <w:t xml:space="preserve"> (e.g., ASME Code, Section III, Section XI</w:t>
      </w:r>
      <w:r w:rsidR="00A27ECB" w:rsidRPr="006C4C2E">
        <w:t>,</w:t>
      </w:r>
      <w:r w:rsidR="00F00AEB" w:rsidRPr="006C4C2E">
        <w:t xml:space="preserve"> or USAS B31.1)</w:t>
      </w:r>
      <w:r w:rsidRPr="006C4C2E">
        <w:t xml:space="preserve"> were applied for weld acceptance. If the inspector identifies concerns with the NDE procedures used to verify weld acceptance, confirm that these procedures are in accordance with the applicable </w:t>
      </w:r>
      <w:r w:rsidR="00F00AEB" w:rsidRPr="006C4C2E">
        <w:t>c</w:t>
      </w:r>
      <w:r w:rsidRPr="006C4C2E">
        <w:t xml:space="preserve">onstruction </w:t>
      </w:r>
      <w:r w:rsidR="00F00AEB" w:rsidRPr="006C4C2E">
        <w:t>c</w:t>
      </w:r>
      <w:r w:rsidRPr="006C4C2E">
        <w:t xml:space="preserve">ode and ASME </w:t>
      </w:r>
      <w:r w:rsidR="00F00AEB" w:rsidRPr="006C4C2E">
        <w:t xml:space="preserve">Code, </w:t>
      </w:r>
      <w:r w:rsidRPr="006C4C2E">
        <w:t>Section</w:t>
      </w:r>
      <w:r w:rsidR="00F00AEB" w:rsidRPr="006C4C2E">
        <w:t> </w:t>
      </w:r>
      <w:r w:rsidRPr="006C4C2E">
        <w:t>V</w:t>
      </w:r>
      <w:r w:rsidR="00F00AEB" w:rsidRPr="006C4C2E">
        <w:t>,</w:t>
      </w:r>
      <w:r w:rsidRPr="006C4C2E">
        <w:t xml:space="preserve"> requirements.</w:t>
      </w:r>
    </w:p>
    <w:p w14:paraId="72CA1069" w14:textId="77777777" w:rsidR="007077DF" w:rsidRPr="006C4C2E" w:rsidRDefault="00887FBE" w:rsidP="00253D63">
      <w:pPr>
        <w:pStyle w:val="Heading2"/>
        <w:rPr>
          <w:ins w:id="54" w:author="Author"/>
        </w:rPr>
      </w:pPr>
      <w:ins w:id="55" w:author="Author">
        <w:r w:rsidRPr="006C4C2E">
          <w:t>03.02</w:t>
        </w:r>
      </w:ins>
      <w:r w:rsidR="00253D63" w:rsidRPr="006C4C2E">
        <w:tab/>
      </w:r>
      <w:r w:rsidR="000420FE" w:rsidRPr="006C4C2E">
        <w:rPr>
          <w:u w:val="single"/>
        </w:rPr>
        <w:t>P</w:t>
      </w:r>
      <w:r w:rsidR="00C6134F" w:rsidRPr="006C4C2E">
        <w:rPr>
          <w:u w:val="single"/>
        </w:rPr>
        <w:t>ressurized-</w:t>
      </w:r>
      <w:r w:rsidR="000420FE" w:rsidRPr="006C4C2E">
        <w:rPr>
          <w:u w:val="single"/>
        </w:rPr>
        <w:t>W</w:t>
      </w:r>
      <w:r w:rsidR="00C6134F" w:rsidRPr="006C4C2E">
        <w:rPr>
          <w:u w:val="single"/>
        </w:rPr>
        <w:t xml:space="preserve">ater </w:t>
      </w:r>
      <w:r w:rsidR="000420FE" w:rsidRPr="006C4C2E">
        <w:rPr>
          <w:u w:val="single"/>
        </w:rPr>
        <w:t>R</w:t>
      </w:r>
      <w:r w:rsidR="00C6134F" w:rsidRPr="006C4C2E">
        <w:rPr>
          <w:u w:val="single"/>
        </w:rPr>
        <w:t>eactor</w:t>
      </w:r>
      <w:r w:rsidR="000420FE" w:rsidRPr="006C4C2E">
        <w:rPr>
          <w:u w:val="single"/>
        </w:rPr>
        <w:t xml:space="preserve"> Vessel Upper Head Penetration</w:t>
      </w:r>
      <w:r w:rsidR="002101A2" w:rsidRPr="006C4C2E">
        <w:rPr>
          <w:u w:val="single"/>
        </w:rPr>
        <w:t xml:space="preserve"> </w:t>
      </w:r>
      <w:r w:rsidR="000420FE" w:rsidRPr="006C4C2E">
        <w:rPr>
          <w:u w:val="single"/>
        </w:rPr>
        <w:t>Inspection Activities</w:t>
      </w:r>
      <w:r w:rsidR="000420FE" w:rsidRPr="006C4C2E">
        <w:t>.</w:t>
      </w:r>
    </w:p>
    <w:p w14:paraId="624D52CA" w14:textId="52C6A3B9" w:rsidR="00B61FE1" w:rsidRPr="006C4C2E" w:rsidRDefault="007A1B8A" w:rsidP="00B2257F">
      <w:pPr>
        <w:pStyle w:val="BodyText3"/>
      </w:pPr>
      <w:r w:rsidRPr="006C4C2E">
        <w:t xml:space="preserve">This section </w:t>
      </w:r>
      <w:r w:rsidR="002101A2" w:rsidRPr="006C4C2E">
        <w:t xml:space="preserve">applies </w:t>
      </w:r>
      <w:r w:rsidRPr="006C4C2E">
        <w:t>only to PWRs</w:t>
      </w:r>
      <w:r w:rsidR="009F1B77" w:rsidRPr="006C4C2E">
        <w:t xml:space="preserve"> receiving </w:t>
      </w:r>
      <w:r w:rsidR="00B85E54" w:rsidRPr="006C4C2E">
        <w:t>vessel upper head penetration (</w:t>
      </w:r>
      <w:r w:rsidR="009F1B77" w:rsidRPr="006C4C2E">
        <w:t>VUHP</w:t>
      </w:r>
      <w:r w:rsidR="00B85E54" w:rsidRPr="006C4C2E">
        <w:t>)</w:t>
      </w:r>
      <w:r w:rsidR="009F1B77" w:rsidRPr="006C4C2E">
        <w:t xml:space="preserve"> inspections during the refueling outage.</w:t>
      </w:r>
      <w:r w:rsidR="00B4124D" w:rsidRPr="006C4C2E">
        <w:t xml:space="preserve"> Credit </w:t>
      </w:r>
      <w:r w:rsidR="005D17CC" w:rsidRPr="006C4C2E">
        <w:t>VUHP</w:t>
      </w:r>
      <w:r w:rsidR="00B4124D" w:rsidRPr="006C4C2E">
        <w:t xml:space="preserve"> inspection activities performed toward the completion inspection objectives under </w:t>
      </w:r>
      <w:r w:rsidR="002101A2" w:rsidRPr="006C4C2E">
        <w:t>S</w:t>
      </w:r>
      <w:r w:rsidR="00B4124D" w:rsidRPr="006C4C2E">
        <w:t>ection</w:t>
      </w:r>
      <w:r w:rsidR="002101A2" w:rsidRPr="006C4C2E">
        <w:t> </w:t>
      </w:r>
      <w:r w:rsidR="00B4124D" w:rsidRPr="006C4C2E">
        <w:t>03.01 for NDE</w:t>
      </w:r>
      <w:r w:rsidR="002101A2" w:rsidRPr="006C4C2E">
        <w:t>,</w:t>
      </w:r>
      <w:r w:rsidR="00B4124D" w:rsidRPr="006C4C2E">
        <w:t xml:space="preserve"> where applicable.</w:t>
      </w:r>
    </w:p>
    <w:p w14:paraId="6D27FC72" w14:textId="30F8157F" w:rsidR="007A1B8A" w:rsidRPr="006C4C2E" w:rsidRDefault="007A1B8A" w:rsidP="00B2257F">
      <w:pPr>
        <w:pStyle w:val="BodyText3"/>
      </w:pPr>
      <w:r w:rsidRPr="006C4C2E">
        <w:rPr>
          <w:rStyle w:val="Commitment"/>
        </w:rPr>
        <w:t>The periodic</w:t>
      </w:r>
      <w:r w:rsidR="00EA2714" w:rsidRPr="006C4C2E">
        <w:rPr>
          <w:rStyle w:val="Commitment"/>
        </w:rPr>
        <w:t xml:space="preserve"> NRC </w:t>
      </w:r>
      <w:r w:rsidR="00C97D5A" w:rsidRPr="006C4C2E">
        <w:rPr>
          <w:rStyle w:val="Commitment"/>
        </w:rPr>
        <w:t>inspection</w:t>
      </w:r>
      <w:r w:rsidR="00895D9A" w:rsidRPr="006C4C2E">
        <w:rPr>
          <w:rStyle w:val="Commitment"/>
        </w:rPr>
        <w:t>s</w:t>
      </w:r>
      <w:r w:rsidRPr="006C4C2E">
        <w:rPr>
          <w:rStyle w:val="Commitment"/>
        </w:rPr>
        <w:t xml:space="preserve"> of PWR vessel head penetration nozzle and the reactor pressure vessel head area </w:t>
      </w:r>
      <w:r w:rsidR="00EA2714" w:rsidRPr="006C4C2E">
        <w:rPr>
          <w:rStyle w:val="Commitment"/>
        </w:rPr>
        <w:t xml:space="preserve">examinations </w:t>
      </w:r>
      <w:r w:rsidRPr="006C4C2E">
        <w:rPr>
          <w:rStyle w:val="Commitment"/>
        </w:rPr>
        <w:t>below satisf</w:t>
      </w:r>
      <w:r w:rsidR="00895D9A" w:rsidRPr="006C4C2E">
        <w:rPr>
          <w:rStyle w:val="Commitment"/>
        </w:rPr>
        <w:t>y</w:t>
      </w:r>
      <w:r w:rsidR="00C97D5A" w:rsidRPr="006C4C2E">
        <w:rPr>
          <w:rStyle w:val="Commitment"/>
        </w:rPr>
        <w:t xml:space="preserve"> </w:t>
      </w:r>
      <w:r w:rsidRPr="006C4C2E">
        <w:rPr>
          <w:rStyle w:val="Commitment"/>
        </w:rPr>
        <w:t>Davis-Besse Lesson Learned Task Force Recommendation No. 3.3.4</w:t>
      </w:r>
      <w:r w:rsidR="00C97D5A" w:rsidRPr="006C4C2E">
        <w:rPr>
          <w:rStyle w:val="Commitment"/>
        </w:rPr>
        <w:t>.2</w:t>
      </w:r>
      <w:r w:rsidRPr="006C4C2E">
        <w:rPr>
          <w:rStyle w:val="Commitment"/>
        </w:rPr>
        <w:t>(3).</w:t>
      </w:r>
      <w:r w:rsidRPr="006C4C2E">
        <w:t xml:space="preserve"> [C-1]</w:t>
      </w:r>
    </w:p>
    <w:p w14:paraId="30CB0920" w14:textId="62F89FE1" w:rsidR="009F1B77" w:rsidRPr="006C4C2E" w:rsidRDefault="009F1B77" w:rsidP="00FC014F">
      <w:pPr>
        <w:pStyle w:val="Requirement"/>
        <w:outlineLvl w:val="2"/>
      </w:pPr>
      <w:r w:rsidRPr="006C4C2E">
        <w:t xml:space="preserve">Verify </w:t>
      </w:r>
      <w:r w:rsidR="004E1656" w:rsidRPr="006C4C2E">
        <w:t xml:space="preserve">that </w:t>
      </w:r>
      <w:r w:rsidR="00004E8D" w:rsidRPr="006C4C2E">
        <w:t xml:space="preserve">the licensee is conducting </w:t>
      </w:r>
      <w:r w:rsidRPr="006C4C2E">
        <w:t xml:space="preserve">VUHP inspections appropriately and </w:t>
      </w:r>
      <w:r w:rsidR="00004E8D" w:rsidRPr="006C4C2E">
        <w:t xml:space="preserve">addressing </w:t>
      </w:r>
      <w:r w:rsidRPr="006C4C2E">
        <w:t>any identified defe</w:t>
      </w:r>
      <w:r w:rsidR="00080328" w:rsidRPr="006C4C2E">
        <w:t>cts appropriately.</w:t>
      </w:r>
    </w:p>
    <w:p w14:paraId="222AA869" w14:textId="5AD2A43C" w:rsidR="00080328" w:rsidRPr="006C4C2E" w:rsidRDefault="00080328" w:rsidP="00375B90">
      <w:pPr>
        <w:pStyle w:val="SpecificGuidance"/>
      </w:pPr>
      <w:r w:rsidRPr="006C4C2E">
        <w:t>Specific Guidance</w:t>
      </w:r>
    </w:p>
    <w:p w14:paraId="15FA9E18" w14:textId="2D4A8F81" w:rsidR="00F25A02" w:rsidRPr="006C4C2E" w:rsidRDefault="00F25A02" w:rsidP="00875146">
      <w:pPr>
        <w:pStyle w:val="BodyText3"/>
      </w:pPr>
      <w:r w:rsidRPr="006C4C2E">
        <w:t xml:space="preserve">As part of the preparation for </w:t>
      </w:r>
      <w:r w:rsidR="008767C0" w:rsidRPr="006C4C2E">
        <w:t>a VUHP</w:t>
      </w:r>
      <w:r w:rsidRPr="006C4C2E">
        <w:t xml:space="preserve"> inspection, consider reviewing NRC Bulletin </w:t>
      </w:r>
      <w:r w:rsidR="00351E66" w:rsidRPr="006C4C2E">
        <w:t>(BL)</w:t>
      </w:r>
      <w:r w:rsidR="008767C0" w:rsidRPr="006C4C2E">
        <w:t> </w:t>
      </w:r>
      <w:r w:rsidRPr="006C4C2E">
        <w:t xml:space="preserve">01-01, </w:t>
      </w:r>
      <w:r w:rsidR="008767C0" w:rsidRPr="006C4C2E">
        <w:t xml:space="preserve">“Circumferential Cracking of Reactor Pressure Vessel Head Penetration </w:t>
      </w:r>
      <w:r w:rsidR="008767C0" w:rsidRPr="006C4C2E">
        <w:lastRenderedPageBreak/>
        <w:t xml:space="preserve">Nozzles,” </w:t>
      </w:r>
      <w:r w:rsidR="00A9352C" w:rsidRPr="006C4C2E">
        <w:t xml:space="preserve">dated </w:t>
      </w:r>
      <w:r w:rsidR="008C2611" w:rsidRPr="006C4C2E">
        <w:t xml:space="preserve">August 3, 2001; </w:t>
      </w:r>
      <w:r w:rsidRPr="006C4C2E">
        <w:t>B</w:t>
      </w:r>
      <w:r w:rsidR="00351E66" w:rsidRPr="006C4C2E">
        <w:t>L</w:t>
      </w:r>
      <w:r w:rsidRPr="006C4C2E">
        <w:t xml:space="preserve"> 02-01, </w:t>
      </w:r>
      <w:r w:rsidR="008C2611" w:rsidRPr="006C4C2E">
        <w:t xml:space="preserve">“Reactor Pressure Vessel Head Degradation and Reactor Coolant Pressure Boundary Integrity,” dated March 18, 2002; </w:t>
      </w:r>
      <w:r w:rsidRPr="006C4C2E">
        <w:t>B</w:t>
      </w:r>
      <w:r w:rsidR="00351E66" w:rsidRPr="006C4C2E">
        <w:t>L</w:t>
      </w:r>
      <w:r w:rsidRPr="006C4C2E">
        <w:t xml:space="preserve"> 02-02, </w:t>
      </w:r>
      <w:r w:rsidR="008C2611" w:rsidRPr="006C4C2E">
        <w:t xml:space="preserve">“Reactor Pressure Vessel Head and Vessel Head Penetration Nozzle Inspection Programs,” dated August 9, 2002; </w:t>
      </w:r>
      <w:r w:rsidRPr="006C4C2E">
        <w:t xml:space="preserve">and NRC </w:t>
      </w:r>
      <w:r w:rsidR="008C2611" w:rsidRPr="006C4C2E">
        <w:t>F</w:t>
      </w:r>
      <w:r w:rsidRPr="006C4C2E">
        <w:t xml:space="preserve">irst </w:t>
      </w:r>
      <w:r w:rsidR="008C2611" w:rsidRPr="006C4C2E">
        <w:t>R</w:t>
      </w:r>
      <w:r w:rsidRPr="006C4C2E">
        <w:t>evised Order</w:t>
      </w:r>
      <w:r w:rsidR="008C2611" w:rsidRPr="006C4C2E">
        <w:t> </w:t>
      </w:r>
      <w:r w:rsidRPr="006C4C2E">
        <w:t>EA</w:t>
      </w:r>
      <w:r w:rsidR="008767C0" w:rsidRPr="006C4C2E">
        <w:noBreakHyphen/>
      </w:r>
      <w:r w:rsidRPr="006C4C2E">
        <w:t>03</w:t>
      </w:r>
      <w:r w:rsidR="008767C0" w:rsidRPr="006C4C2E">
        <w:noBreakHyphen/>
      </w:r>
      <w:r w:rsidRPr="006C4C2E">
        <w:t>009</w:t>
      </w:r>
      <w:r w:rsidR="008C2611" w:rsidRPr="006C4C2E">
        <w:t xml:space="preserve">, </w:t>
      </w:r>
      <w:r w:rsidR="00946C9E" w:rsidRPr="006C4C2E">
        <w:t>“Issuance of Order Establishing Interim Inspection Requirements for Reactor Pressure Vessel Heads at Pressurized Water Reactors</w:t>
      </w:r>
      <w:r w:rsidR="007D5329" w:rsidRPr="006C4C2E">
        <w:t>,</w:t>
      </w:r>
      <w:r w:rsidR="00946C9E" w:rsidRPr="006C4C2E">
        <w:t xml:space="preserve">” </w:t>
      </w:r>
      <w:r w:rsidR="008C2611" w:rsidRPr="006C4C2E">
        <w:t xml:space="preserve">dated February 20, 2004. </w:t>
      </w:r>
      <w:r w:rsidRPr="006C4C2E">
        <w:t>These documents provide the background behind 10</w:t>
      </w:r>
      <w:r w:rsidR="008767C0" w:rsidRPr="006C4C2E">
        <w:t> </w:t>
      </w:r>
      <w:r w:rsidRPr="006C4C2E">
        <w:t>CFR</w:t>
      </w:r>
      <w:r w:rsidR="00C666AC" w:rsidRPr="006C4C2E">
        <w:t> </w:t>
      </w:r>
      <w:r w:rsidRPr="006C4C2E">
        <w:t>50.55a(g)(6)(ii)(D).</w:t>
      </w:r>
    </w:p>
    <w:p w14:paraId="6AA8329E" w14:textId="482BB757" w:rsidR="00775DB5" w:rsidRPr="006C4C2E" w:rsidRDefault="00B4124D" w:rsidP="00875146">
      <w:pPr>
        <w:pStyle w:val="BodyText3"/>
      </w:pPr>
      <w:r w:rsidRPr="006C4C2E">
        <w:t>If the licensee is planning to perform a bare metal visual examination of the VUHPs</w:t>
      </w:r>
      <w:r w:rsidR="00AB4319" w:rsidRPr="006C4C2E">
        <w:t xml:space="preserve"> before the </w:t>
      </w:r>
      <w:r w:rsidR="00775DB5" w:rsidRPr="006C4C2E">
        <w:t xml:space="preserve">onsite inspection, determine the type of records that the licensee intends to produce for the reactor head vessel head bare metal </w:t>
      </w:r>
      <w:r w:rsidR="00EA0789" w:rsidRPr="006C4C2E">
        <w:t>visual examination</w:t>
      </w:r>
      <w:r w:rsidR="00775DB5" w:rsidRPr="006C4C2E">
        <w:t xml:space="preserve"> (e.g., videos, </w:t>
      </w:r>
      <w:r w:rsidR="00E2545D" w:rsidRPr="006C4C2E">
        <w:t>photos</w:t>
      </w:r>
      <w:r w:rsidR="00775DB5" w:rsidRPr="006C4C2E">
        <w:t>)</w:t>
      </w:r>
      <w:r w:rsidRPr="006C4C2E">
        <w:t>.</w:t>
      </w:r>
    </w:p>
    <w:p w14:paraId="403F2B4A" w14:textId="207008E7" w:rsidR="00775DB5" w:rsidRPr="006C4C2E" w:rsidRDefault="00775DB5" w:rsidP="00875146">
      <w:pPr>
        <w:pStyle w:val="BodyText3"/>
      </w:pPr>
      <w:r w:rsidRPr="006C4C2E">
        <w:t xml:space="preserve">The </w:t>
      </w:r>
      <w:r w:rsidR="00D85CC7" w:rsidRPr="006C4C2E">
        <w:t>NRC expects</w:t>
      </w:r>
      <w:r w:rsidRPr="006C4C2E">
        <w:t xml:space="preserve"> the inspector to directly observe portions of the visual examination or</w:t>
      </w:r>
      <w:r w:rsidR="00D85CC7" w:rsidRPr="006C4C2E">
        <w:t>,</w:t>
      </w:r>
      <w:r w:rsidRPr="006C4C2E">
        <w:t xml:space="preserve"> at a minimum</w:t>
      </w:r>
      <w:r w:rsidR="00D85CC7" w:rsidRPr="006C4C2E">
        <w:t>,</w:t>
      </w:r>
      <w:r w:rsidRPr="006C4C2E">
        <w:t xml:space="preserve"> review the video tape or photographic examination records. In the unlikely event that the inspector was not able to directly observe the examination and neither video nor photographic records exist, review the available examination </w:t>
      </w:r>
      <w:proofErr w:type="gramStart"/>
      <w:r w:rsidRPr="006C4C2E">
        <w:t>records</w:t>
      </w:r>
      <w:proofErr w:type="gramEnd"/>
      <w:r w:rsidRPr="006C4C2E">
        <w:t xml:space="preserve"> and discuss the examination results with the lead </w:t>
      </w:r>
      <w:r w:rsidR="00BA1F18" w:rsidRPr="006C4C2E">
        <w:t>ISI</w:t>
      </w:r>
      <w:r w:rsidRPr="006C4C2E">
        <w:t xml:space="preserve"> staff or lead vendor examiner.</w:t>
      </w:r>
    </w:p>
    <w:p w14:paraId="6BA6D576" w14:textId="051252E0" w:rsidR="00B4124D" w:rsidRPr="006C4C2E" w:rsidRDefault="00B4124D" w:rsidP="00BE1517">
      <w:pPr>
        <w:pStyle w:val="BodyText"/>
        <w:numPr>
          <w:ilvl w:val="1"/>
          <w:numId w:val="2"/>
        </w:numPr>
      </w:pPr>
      <w:r w:rsidRPr="006C4C2E">
        <w:t xml:space="preserve">If the licensee is performing a bare metal </w:t>
      </w:r>
      <w:r w:rsidR="00EA0789" w:rsidRPr="006C4C2E">
        <w:t>visual examination</w:t>
      </w:r>
      <w:r w:rsidRPr="006C4C2E">
        <w:t xml:space="preserve"> of the VUHPs, review the examination procedure</w:t>
      </w:r>
      <w:r w:rsidR="00D85CC7" w:rsidRPr="006C4C2E">
        <w:t>,</w:t>
      </w:r>
      <w:r w:rsidRPr="006C4C2E">
        <w:t xml:space="preserve"> and either observe portions of this examination (preferred method) or review the </w:t>
      </w:r>
      <w:proofErr w:type="spellStart"/>
      <w:r w:rsidRPr="006C4C2E">
        <w:t>postexamination</w:t>
      </w:r>
      <w:proofErr w:type="spellEnd"/>
      <w:r w:rsidRPr="006C4C2E">
        <w:t xml:space="preserve"> records. </w:t>
      </w:r>
      <w:r w:rsidR="00774366" w:rsidRPr="006C4C2E">
        <w:t>L</w:t>
      </w:r>
      <w:r w:rsidRPr="006C4C2E">
        <w:t xml:space="preserve">icensee criteria for confirming visual examination quality and instructions for resolving interference or masking issues </w:t>
      </w:r>
      <w:r w:rsidR="00774366" w:rsidRPr="006C4C2E">
        <w:t>are contained in</w:t>
      </w:r>
      <w:r w:rsidRPr="006C4C2E">
        <w:t xml:space="preserve"> 10 CFR 50.55a(g)(6)(ii)(D).</w:t>
      </w:r>
    </w:p>
    <w:p w14:paraId="217F3C03" w14:textId="6ECB5DC8" w:rsidR="00B61FE1" w:rsidRPr="006C4C2E" w:rsidRDefault="000420FE" w:rsidP="008458A9">
      <w:pPr>
        <w:pStyle w:val="BodyText3"/>
      </w:pPr>
      <w:r w:rsidRPr="006C4C2E">
        <w:t>And/or</w:t>
      </w:r>
    </w:p>
    <w:p w14:paraId="2E3E9B95" w14:textId="0662D101" w:rsidR="00B61FE1" w:rsidRPr="006C4C2E" w:rsidRDefault="000420FE" w:rsidP="008458A9">
      <w:pPr>
        <w:pStyle w:val="BodyText3"/>
      </w:pPr>
      <w:r w:rsidRPr="006C4C2E">
        <w:t xml:space="preserve">If the licensee is performing </w:t>
      </w:r>
      <w:r w:rsidR="00D85CC7" w:rsidRPr="006C4C2E">
        <w:t xml:space="preserve">a </w:t>
      </w:r>
      <w:r w:rsidRPr="006C4C2E">
        <w:t xml:space="preserve">nonvisual NDE of the reactor vessel head, review a sample of these examinations. </w:t>
      </w:r>
      <w:proofErr w:type="gramStart"/>
      <w:r w:rsidRPr="006C4C2E">
        <w:t>In particular, review</w:t>
      </w:r>
      <w:proofErr w:type="gramEnd"/>
      <w:r w:rsidRPr="006C4C2E">
        <w:t xml:space="preserve"> the NDE examination results and procedures used to confirm that they meet </w:t>
      </w:r>
      <w:r w:rsidR="00D85CC7" w:rsidRPr="006C4C2E">
        <w:t xml:space="preserve">ASME </w:t>
      </w:r>
      <w:r w:rsidRPr="006C4C2E">
        <w:t>Code Case</w:t>
      </w:r>
      <w:r w:rsidR="00D85CC7" w:rsidRPr="006C4C2E">
        <w:t> </w:t>
      </w:r>
      <w:r w:rsidRPr="006C4C2E">
        <w:t>N</w:t>
      </w:r>
      <w:r w:rsidR="00D85CC7" w:rsidRPr="006C4C2E">
        <w:noBreakHyphen/>
      </w:r>
      <w:r w:rsidRPr="006C4C2E">
        <w:t>729</w:t>
      </w:r>
      <w:r w:rsidR="00D85CC7" w:rsidRPr="006C4C2E">
        <w:noBreakHyphen/>
      </w:r>
      <w:r w:rsidR="003C5FB6" w:rsidRPr="006C4C2E">
        <w:t>4</w:t>
      </w:r>
      <w:r w:rsidRPr="006C4C2E">
        <w:t>.</w:t>
      </w:r>
      <w:r w:rsidR="00A00CF2" w:rsidRPr="006C4C2E">
        <w:t xml:space="preserve"> </w:t>
      </w:r>
      <w:r w:rsidRPr="006C4C2E">
        <w:t xml:space="preserve">Confirm that the ultrasonic examination procedures and equipment used were qualified by </w:t>
      </w:r>
      <w:r w:rsidR="00E2545D" w:rsidRPr="006C4C2E">
        <w:t xml:space="preserve">a </w:t>
      </w:r>
      <w:r w:rsidRPr="006C4C2E">
        <w:t>blind demonstration test in accordance with 10</w:t>
      </w:r>
      <w:r w:rsidR="00947354" w:rsidRPr="006C4C2E">
        <w:t> </w:t>
      </w:r>
      <w:r w:rsidRPr="006C4C2E">
        <w:t>CFR</w:t>
      </w:r>
      <w:r w:rsidR="00947354" w:rsidRPr="006C4C2E">
        <w:t> </w:t>
      </w:r>
      <w:r w:rsidRPr="006C4C2E">
        <w:t>50.55a(g)(6)(ii)(D).</w:t>
      </w:r>
    </w:p>
    <w:p w14:paraId="5B32B3CB" w14:textId="041A01A4" w:rsidR="00B61FE1" w:rsidRPr="006C4C2E" w:rsidRDefault="000420FE" w:rsidP="008458A9">
      <w:pPr>
        <w:pStyle w:val="BodyText3"/>
      </w:pPr>
      <w:r w:rsidRPr="006C4C2E">
        <w:t>And</w:t>
      </w:r>
    </w:p>
    <w:p w14:paraId="7BEF4995" w14:textId="17F8C784" w:rsidR="00B61FE1" w:rsidRPr="006C4C2E" w:rsidRDefault="000420FE" w:rsidP="008458A9">
      <w:pPr>
        <w:pStyle w:val="BodyText3"/>
      </w:pPr>
      <w:r w:rsidRPr="006C4C2E">
        <w:t xml:space="preserve">Review the records </w:t>
      </w:r>
      <w:r w:rsidR="00BA1F18" w:rsidRPr="006C4C2E">
        <w:t>documenting</w:t>
      </w:r>
      <w:r w:rsidRPr="006C4C2E">
        <w:t xml:space="preserve"> the extent of</w:t>
      </w:r>
      <w:r w:rsidR="006D56C1" w:rsidRPr="006C4C2E">
        <w:t xml:space="preserve"> the</w:t>
      </w:r>
      <w:r w:rsidRPr="006C4C2E">
        <w:t xml:space="preserve"> inspection for each penetration nozzle</w:t>
      </w:r>
      <w:r w:rsidR="00E2545D" w:rsidRPr="006C4C2E">
        <w:t>,</w:t>
      </w:r>
      <w:r w:rsidRPr="006C4C2E">
        <w:t xml:space="preserve"> including documents </w:t>
      </w:r>
      <w:r w:rsidR="006D56C1" w:rsidRPr="006C4C2E">
        <w:t xml:space="preserve">that </w:t>
      </w:r>
      <w:r w:rsidRPr="006C4C2E">
        <w:t xml:space="preserve">resolved interference or masking issues to confirm that the extent of </w:t>
      </w:r>
      <w:r w:rsidR="006D56C1" w:rsidRPr="006C4C2E">
        <w:t xml:space="preserve">the </w:t>
      </w:r>
      <w:r w:rsidRPr="006C4C2E">
        <w:t>examination meets</w:t>
      </w:r>
      <w:r w:rsidR="006D56C1" w:rsidRPr="006C4C2E">
        <w:t xml:space="preserve"> the requirements in</w:t>
      </w:r>
      <w:r w:rsidRPr="006C4C2E">
        <w:t xml:space="preserve"> 10</w:t>
      </w:r>
      <w:r w:rsidR="00947354" w:rsidRPr="006C4C2E">
        <w:t> </w:t>
      </w:r>
      <w:r w:rsidRPr="006C4C2E">
        <w:t>CFR</w:t>
      </w:r>
      <w:r w:rsidR="006A782E" w:rsidRPr="006C4C2E">
        <w:t> </w:t>
      </w:r>
      <w:r w:rsidRPr="006C4C2E">
        <w:t xml:space="preserve">50.55a(g)(6)(ii)(D). Specifically, </w:t>
      </w:r>
      <w:r w:rsidR="000357DD" w:rsidRPr="006C4C2E">
        <w:t xml:space="preserve">do the following </w:t>
      </w:r>
      <w:r w:rsidRPr="006C4C2E">
        <w:t>for the penetration locations reviewed:</w:t>
      </w:r>
    </w:p>
    <w:p w14:paraId="4FE7ADD7" w14:textId="5F49B262" w:rsidR="00B61FE1" w:rsidRPr="006C4C2E" w:rsidRDefault="000420FE" w:rsidP="00BE1517">
      <w:pPr>
        <w:pStyle w:val="ListParagraph"/>
        <w:widowControl/>
        <w:numPr>
          <w:ilvl w:val="2"/>
          <w:numId w:val="2"/>
        </w:numPr>
        <w:tabs>
          <w:tab w:val="clear" w:pos="1440"/>
        </w:tabs>
        <w:spacing w:after="220"/>
        <w:contextualSpacing w:val="0"/>
      </w:pPr>
      <w:r w:rsidRPr="006C4C2E">
        <w:t xml:space="preserve">For </w:t>
      </w:r>
      <w:r w:rsidR="003D3DF4" w:rsidRPr="006C4C2E">
        <w:t xml:space="preserve">visual </w:t>
      </w:r>
      <w:r w:rsidR="00EA14F0" w:rsidRPr="006C4C2E">
        <w:t>NDE</w:t>
      </w:r>
      <w:r w:rsidRPr="006C4C2E">
        <w:t>, confirm</w:t>
      </w:r>
      <w:r w:rsidR="006D56C1" w:rsidRPr="006C4C2E">
        <w:t xml:space="preserve"> that</w:t>
      </w:r>
      <w:r w:rsidRPr="006C4C2E">
        <w:t xml:space="preserve"> the coverage has been achieved and that limitations in coverage are properly recorded.</w:t>
      </w:r>
    </w:p>
    <w:p w14:paraId="079EC19B" w14:textId="22D10052" w:rsidR="00B61FE1" w:rsidRPr="006C4C2E" w:rsidRDefault="000420FE" w:rsidP="008458A9">
      <w:pPr>
        <w:pStyle w:val="BodyText3"/>
      </w:pPr>
      <w:r w:rsidRPr="006C4C2E">
        <w:t>And/or</w:t>
      </w:r>
    </w:p>
    <w:p w14:paraId="79F624CB" w14:textId="3E0AD69D" w:rsidR="00B61FE1" w:rsidRPr="006C4C2E" w:rsidRDefault="000420FE" w:rsidP="00BE1517">
      <w:pPr>
        <w:pStyle w:val="ListParagraph"/>
        <w:widowControl/>
        <w:numPr>
          <w:ilvl w:val="2"/>
          <w:numId w:val="2"/>
        </w:numPr>
        <w:tabs>
          <w:tab w:val="clear" w:pos="1440"/>
        </w:tabs>
        <w:spacing w:after="220"/>
        <w:contextualSpacing w:val="0"/>
      </w:pPr>
      <w:r w:rsidRPr="006C4C2E">
        <w:t>For nonvisual NDE, confirm that essentially 100</w:t>
      </w:r>
      <w:r w:rsidR="006D56C1" w:rsidRPr="006C4C2E">
        <w:t> </w:t>
      </w:r>
      <w:r w:rsidRPr="006C4C2E">
        <w:t>percent (i.e.</w:t>
      </w:r>
      <w:r w:rsidR="00E2545D" w:rsidRPr="006C4C2E">
        <w:t>,</w:t>
      </w:r>
      <w:r w:rsidR="006D56C1" w:rsidRPr="006C4C2E">
        <w:t> </w:t>
      </w:r>
      <w:r w:rsidRPr="006C4C2E">
        <w:t>greater than or equal to 90</w:t>
      </w:r>
      <w:r w:rsidR="006D56C1" w:rsidRPr="006C4C2E">
        <w:t> </w:t>
      </w:r>
      <w:r w:rsidRPr="006C4C2E">
        <w:t>percent) of the required examination volumes and surfaces were examined. Additionally, confirm that a volumetric (i.e.</w:t>
      </w:r>
      <w:r w:rsidR="00E2545D" w:rsidRPr="006C4C2E">
        <w:t>,</w:t>
      </w:r>
      <w:r w:rsidR="006D56C1" w:rsidRPr="006C4C2E">
        <w:t> </w:t>
      </w:r>
      <w:r w:rsidRPr="006C4C2E">
        <w:t>ultrasonic examination</w:t>
      </w:r>
      <w:r w:rsidR="006D56C1" w:rsidRPr="006C4C2E">
        <w:t>—</w:t>
      </w:r>
      <w:r w:rsidRPr="006C4C2E">
        <w:t>backwall leakage pattern) or surface leakage path examination assessment (i.e.</w:t>
      </w:r>
      <w:r w:rsidR="00E2545D" w:rsidRPr="006C4C2E">
        <w:t>,</w:t>
      </w:r>
      <w:r w:rsidRPr="006C4C2E">
        <w:t xml:space="preserve"> wetted J</w:t>
      </w:r>
      <w:r w:rsidR="006D56C1" w:rsidRPr="006C4C2E">
        <w:noBreakHyphen/>
      </w:r>
      <w:r w:rsidRPr="006C4C2E">
        <w:t>groove weld surface eddy current or dye penetrant examination) was completed.</w:t>
      </w:r>
    </w:p>
    <w:p w14:paraId="39F27B2C" w14:textId="40D81FB3" w:rsidR="00B61FE1" w:rsidRPr="006C4C2E" w:rsidRDefault="000420FE" w:rsidP="00BE1517">
      <w:pPr>
        <w:pStyle w:val="BodyText"/>
        <w:numPr>
          <w:ilvl w:val="1"/>
          <w:numId w:val="2"/>
        </w:numPr>
      </w:pPr>
      <w:r w:rsidRPr="006C4C2E">
        <w:lastRenderedPageBreak/>
        <w:t xml:space="preserve">If relevant indications have been identified that were accepted for continued service, review a sample of the examination records and associated evaluations </w:t>
      </w:r>
      <w:r w:rsidR="006D56C1" w:rsidRPr="006C4C2E">
        <w:t xml:space="preserve">that </w:t>
      </w:r>
      <w:r w:rsidRPr="006C4C2E">
        <w:t>accept these conditions. Verify that the licensee</w:t>
      </w:r>
      <w:r w:rsidR="00782A09" w:rsidRPr="006C4C2E">
        <w:t>’</w:t>
      </w:r>
      <w:r w:rsidRPr="006C4C2E">
        <w:t>s acceptance for continued service was in accordance with 10</w:t>
      </w:r>
      <w:r w:rsidR="00782A09" w:rsidRPr="006C4C2E">
        <w:t> </w:t>
      </w:r>
      <w:r w:rsidRPr="006C4C2E">
        <w:t>CFR</w:t>
      </w:r>
      <w:r w:rsidR="00782A09" w:rsidRPr="006C4C2E">
        <w:t> </w:t>
      </w:r>
      <w:r w:rsidRPr="006C4C2E">
        <w:t>50.55a(g)(6)(ii)(D) or an NRC</w:t>
      </w:r>
      <w:r w:rsidR="006D56C1" w:rsidRPr="006C4C2E">
        <w:noBreakHyphen/>
      </w:r>
      <w:r w:rsidRPr="006C4C2E">
        <w:t>approved alternative.</w:t>
      </w:r>
    </w:p>
    <w:p w14:paraId="1A6570A9" w14:textId="3E44E7A0" w:rsidR="00B61FE1" w:rsidRPr="006C4C2E" w:rsidRDefault="000420FE" w:rsidP="00BE1517">
      <w:pPr>
        <w:pStyle w:val="BodyText"/>
        <w:numPr>
          <w:ilvl w:val="1"/>
          <w:numId w:val="2"/>
        </w:numPr>
      </w:pPr>
      <w:r w:rsidRPr="006C4C2E">
        <w:t xml:space="preserve">If welding repairs have been completed on </w:t>
      </w:r>
      <w:r w:rsidR="00782A09" w:rsidRPr="006C4C2E">
        <w:t>VUHP</w:t>
      </w:r>
      <w:r w:rsidRPr="006C4C2E">
        <w:t xml:space="preserve">s, review a sample of these repairs. Verify that the welding process and welding examinations were performed in accordance with </w:t>
      </w:r>
      <w:r w:rsidR="00782A09" w:rsidRPr="006C4C2E">
        <w:t xml:space="preserve">the requirements of the </w:t>
      </w:r>
      <w:r w:rsidRPr="006C4C2E">
        <w:t>ASME Code and 10</w:t>
      </w:r>
      <w:r w:rsidR="00664108" w:rsidRPr="006C4C2E">
        <w:t> </w:t>
      </w:r>
      <w:r w:rsidRPr="006C4C2E">
        <w:t>CFR</w:t>
      </w:r>
      <w:r w:rsidR="00664108" w:rsidRPr="006C4C2E">
        <w:t> </w:t>
      </w:r>
      <w:r w:rsidRPr="006C4C2E">
        <w:t>50.55a(g)(6)(ii)(D) or an NRC</w:t>
      </w:r>
      <w:r w:rsidR="00782A09" w:rsidRPr="006C4C2E">
        <w:noBreakHyphen/>
      </w:r>
      <w:r w:rsidRPr="006C4C2E">
        <w:t>approved alternative.</w:t>
      </w:r>
    </w:p>
    <w:p w14:paraId="2B0C3795" w14:textId="77777777" w:rsidR="00794857" w:rsidRPr="006C4C2E" w:rsidRDefault="00887FBE" w:rsidP="00A935FF">
      <w:pPr>
        <w:pStyle w:val="Heading2"/>
        <w:rPr>
          <w:ins w:id="56" w:author="Author"/>
        </w:rPr>
      </w:pPr>
      <w:ins w:id="57" w:author="Author">
        <w:r w:rsidRPr="006C4C2E">
          <w:t>03.03</w:t>
        </w:r>
      </w:ins>
      <w:r w:rsidR="00A935FF" w:rsidRPr="006C4C2E">
        <w:tab/>
      </w:r>
      <w:r w:rsidR="007A1B8A" w:rsidRPr="006C4C2E">
        <w:rPr>
          <w:u w:val="single"/>
        </w:rPr>
        <w:t xml:space="preserve">PWR </w:t>
      </w:r>
      <w:r w:rsidR="000420FE" w:rsidRPr="006C4C2E">
        <w:rPr>
          <w:u w:val="single"/>
        </w:rPr>
        <w:t>Boric Acid Corrosion Control Inspection Activities</w:t>
      </w:r>
      <w:r w:rsidR="00AF1774" w:rsidRPr="006C4C2E">
        <w:t xml:space="preserve">. </w:t>
      </w:r>
    </w:p>
    <w:p w14:paraId="49516508" w14:textId="1E3D26F5" w:rsidR="00B61FE1" w:rsidRPr="006C4C2E" w:rsidRDefault="004B02A5" w:rsidP="007814B5">
      <w:pPr>
        <w:pStyle w:val="BodyText3"/>
      </w:pPr>
      <w:r w:rsidRPr="006C4C2E">
        <w:t xml:space="preserve">This section </w:t>
      </w:r>
      <w:r w:rsidR="00782A09" w:rsidRPr="006C4C2E">
        <w:t xml:space="preserve">applies </w:t>
      </w:r>
      <w:r w:rsidRPr="006C4C2E">
        <w:t xml:space="preserve">only </w:t>
      </w:r>
      <w:r w:rsidR="00AF1774" w:rsidRPr="006C4C2E">
        <w:t xml:space="preserve">to </w:t>
      </w:r>
      <w:r w:rsidR="000420FE" w:rsidRPr="006C4C2E">
        <w:t>PWRs</w:t>
      </w:r>
      <w:r w:rsidR="00FE44F6" w:rsidRPr="006C4C2E">
        <w:t>.</w:t>
      </w:r>
      <w:r w:rsidR="003171F1" w:rsidRPr="006C4C2E">
        <w:t xml:space="preserve"> The resident inspectors may assist the ISI inspectors in completing this section.</w:t>
      </w:r>
    </w:p>
    <w:p w14:paraId="061DF5BD" w14:textId="4D852A2F" w:rsidR="00B61FE1" w:rsidRPr="006C4C2E" w:rsidRDefault="00457DE7" w:rsidP="00BA6868">
      <w:pPr>
        <w:pStyle w:val="BodyText3"/>
      </w:pPr>
      <w:r w:rsidRPr="006C4C2E">
        <w:rPr>
          <w:rStyle w:val="Commitment"/>
        </w:rPr>
        <w:t>T</w:t>
      </w:r>
      <w:r w:rsidR="000420FE" w:rsidRPr="006C4C2E">
        <w:rPr>
          <w:rStyle w:val="Commitment"/>
        </w:rPr>
        <w:t>he periodic inspection of PWR plant boric acid corrosion control programs</w:t>
      </w:r>
      <w:r w:rsidRPr="006C4C2E">
        <w:rPr>
          <w:rStyle w:val="Commitment"/>
        </w:rPr>
        <w:t xml:space="preserve"> below </w:t>
      </w:r>
      <w:proofErr w:type="gramStart"/>
      <w:r w:rsidRPr="006C4C2E">
        <w:rPr>
          <w:rStyle w:val="Commitment"/>
        </w:rPr>
        <w:t>satisfies</w:t>
      </w:r>
      <w:proofErr w:type="gramEnd"/>
      <w:r w:rsidRPr="006C4C2E">
        <w:rPr>
          <w:rStyle w:val="Commitment"/>
        </w:rPr>
        <w:t xml:space="preserve"> Davis</w:t>
      </w:r>
      <w:r w:rsidR="00AF1774" w:rsidRPr="006C4C2E">
        <w:rPr>
          <w:rStyle w:val="Commitment"/>
        </w:rPr>
        <w:t>-</w:t>
      </w:r>
      <w:r w:rsidRPr="006C4C2E">
        <w:rPr>
          <w:rStyle w:val="Commitment"/>
        </w:rPr>
        <w:t>Besse Lesson Learned Task Force Recommendation No.</w:t>
      </w:r>
      <w:r w:rsidR="00782A09" w:rsidRPr="006C4C2E">
        <w:rPr>
          <w:rStyle w:val="Commitment"/>
        </w:rPr>
        <w:t> </w:t>
      </w:r>
      <w:r w:rsidRPr="006C4C2E">
        <w:rPr>
          <w:rStyle w:val="Commitment"/>
        </w:rPr>
        <w:t>3.3.2</w:t>
      </w:r>
      <w:r w:rsidR="00EA2714" w:rsidRPr="006C4C2E">
        <w:rPr>
          <w:rStyle w:val="Commitment"/>
        </w:rPr>
        <w:t>.2</w:t>
      </w:r>
      <w:r w:rsidRPr="006C4C2E">
        <w:rPr>
          <w:rStyle w:val="Commitment"/>
        </w:rPr>
        <w:t>(1)</w:t>
      </w:r>
      <w:r w:rsidR="000420FE" w:rsidRPr="006C4C2E">
        <w:rPr>
          <w:rStyle w:val="Commitment"/>
        </w:rPr>
        <w:t>.</w:t>
      </w:r>
      <w:r w:rsidR="000420FE" w:rsidRPr="006C4C2E">
        <w:t xml:space="preserve"> [C</w:t>
      </w:r>
      <w:r w:rsidR="007862F3" w:rsidRPr="006C4C2E">
        <w:noBreakHyphen/>
      </w:r>
      <w:r w:rsidR="000420FE" w:rsidRPr="006C4C2E">
        <w:t>2]</w:t>
      </w:r>
    </w:p>
    <w:p w14:paraId="698DA1DE" w14:textId="05F5EA29" w:rsidR="00FE44F6" w:rsidRPr="006C4C2E" w:rsidRDefault="00E455B4" w:rsidP="00483F54">
      <w:pPr>
        <w:pStyle w:val="Requirement"/>
        <w:outlineLvl w:val="2"/>
      </w:pPr>
      <w:r w:rsidRPr="006C4C2E">
        <w:t>Verify that</w:t>
      </w:r>
      <w:r w:rsidR="00FE44F6" w:rsidRPr="006C4C2E">
        <w:t xml:space="preserve"> </w:t>
      </w:r>
      <w:r w:rsidR="003F1AE6" w:rsidRPr="006C4C2E">
        <w:t xml:space="preserve">the licensee is managing </w:t>
      </w:r>
      <w:r w:rsidR="00FE44F6" w:rsidRPr="006C4C2E">
        <w:t xml:space="preserve">boric acid appropriately to guard against corrosion </w:t>
      </w:r>
      <w:r w:rsidRPr="006C4C2E">
        <w:t>mechanisms that could lead to the</w:t>
      </w:r>
      <w:r w:rsidR="00FE44F6" w:rsidRPr="006C4C2E">
        <w:t xml:space="preserve"> degradation of safety</w:t>
      </w:r>
      <w:r w:rsidR="003F1AE6" w:rsidRPr="006C4C2E">
        <w:noBreakHyphen/>
      </w:r>
      <w:r w:rsidR="00FE44F6" w:rsidRPr="006C4C2E">
        <w:t>significant components.</w:t>
      </w:r>
    </w:p>
    <w:p w14:paraId="2A612C66" w14:textId="5F768881" w:rsidR="0059663D" w:rsidRPr="006C4C2E" w:rsidRDefault="004D0D9A" w:rsidP="00F30B59">
      <w:pPr>
        <w:pStyle w:val="SpecificGuidance"/>
        <w:rPr>
          <w:iCs/>
        </w:rPr>
      </w:pPr>
      <w:r w:rsidRPr="006C4C2E">
        <w:t>Specific Guidance</w:t>
      </w:r>
    </w:p>
    <w:p w14:paraId="46211CF0" w14:textId="14C4CA39" w:rsidR="00B61FE1" w:rsidRPr="006C4C2E" w:rsidRDefault="000420FE" w:rsidP="00BE1517">
      <w:pPr>
        <w:pStyle w:val="BodyText"/>
        <w:numPr>
          <w:ilvl w:val="1"/>
          <w:numId w:val="10"/>
        </w:numPr>
      </w:pPr>
      <w:r w:rsidRPr="006C4C2E">
        <w:t>Perform an independent review of plant areas that have recently received a boric acid walkdown by the licensee through either direct observation (preferred method) or record review.</w:t>
      </w:r>
      <w:r w:rsidR="00AF611E" w:rsidRPr="006C4C2E">
        <w:t xml:space="preserve"> </w:t>
      </w:r>
      <w:r w:rsidR="0031657C" w:rsidRPr="006C4C2E">
        <w:t>V</w:t>
      </w:r>
      <w:r w:rsidRPr="006C4C2E">
        <w:t xml:space="preserve">isual inspections </w:t>
      </w:r>
      <w:r w:rsidR="0031657C" w:rsidRPr="006C4C2E">
        <w:t xml:space="preserve">performed should </w:t>
      </w:r>
      <w:r w:rsidRPr="006C4C2E">
        <w:t>emphasize locations where boric acid leaks can cause degradation of safety</w:t>
      </w:r>
      <w:r w:rsidR="00F66304" w:rsidRPr="006C4C2E">
        <w:noBreakHyphen/>
      </w:r>
      <w:r w:rsidRPr="006C4C2E">
        <w:t xml:space="preserve">significant components. </w:t>
      </w:r>
      <w:r w:rsidR="00774366" w:rsidRPr="006C4C2E">
        <w:t>Any</w:t>
      </w:r>
      <w:r w:rsidRPr="006C4C2E">
        <w:t xml:space="preserve"> degr</w:t>
      </w:r>
      <w:r w:rsidR="00774366" w:rsidRPr="006C4C2E">
        <w:t>ad</w:t>
      </w:r>
      <w:r w:rsidRPr="006C4C2E">
        <w:t xml:space="preserve">ed or nonconforming conditions </w:t>
      </w:r>
      <w:r w:rsidR="00172C92" w:rsidRPr="006C4C2E">
        <w:t xml:space="preserve">should be </w:t>
      </w:r>
      <w:r w:rsidR="00774366" w:rsidRPr="006C4C2E">
        <w:t>entered</w:t>
      </w:r>
      <w:r w:rsidR="00172C92" w:rsidRPr="006C4C2E">
        <w:t xml:space="preserve"> into the licensee’s </w:t>
      </w:r>
      <w:r w:rsidRPr="006C4C2E">
        <w:t>corrective action program.</w:t>
      </w:r>
    </w:p>
    <w:p w14:paraId="2212F4DA" w14:textId="3DF9714A" w:rsidR="00B61FE1" w:rsidRPr="006C4C2E" w:rsidRDefault="000420FE" w:rsidP="00BE1517">
      <w:pPr>
        <w:pStyle w:val="BodyText"/>
        <w:numPr>
          <w:ilvl w:val="1"/>
          <w:numId w:val="10"/>
        </w:numPr>
      </w:pPr>
      <w:r w:rsidRPr="006C4C2E">
        <w:t xml:space="preserve">Review one to three engineering evaluations performed for boric acid found on </w:t>
      </w:r>
      <w:r w:rsidR="003600CB" w:rsidRPr="006C4C2E">
        <w:t xml:space="preserve">reactor coolant system </w:t>
      </w:r>
      <w:r w:rsidRPr="006C4C2E">
        <w:t xml:space="preserve">piping and components to determine </w:t>
      </w:r>
      <w:r w:rsidR="00F66304" w:rsidRPr="006C4C2E">
        <w:t xml:space="preserve">whether </w:t>
      </w:r>
      <w:r w:rsidRPr="006C4C2E">
        <w:t>the licensee properly applied applicable corrosion rates to affected components and properly assessed the effects of corrosion</w:t>
      </w:r>
      <w:r w:rsidR="00F66304" w:rsidRPr="006C4C2E">
        <w:noBreakHyphen/>
      </w:r>
      <w:r w:rsidRPr="006C4C2E">
        <w:t>induced wastage on structural or pressure boundary integrity.</w:t>
      </w:r>
    </w:p>
    <w:p w14:paraId="361728D0" w14:textId="5C8EB7B5" w:rsidR="00B61FE1" w:rsidRPr="006C4C2E" w:rsidRDefault="000420FE" w:rsidP="00BE1517">
      <w:pPr>
        <w:pStyle w:val="BodyText"/>
        <w:numPr>
          <w:ilvl w:val="1"/>
          <w:numId w:val="10"/>
        </w:numPr>
      </w:pPr>
      <w:r w:rsidRPr="006C4C2E">
        <w:t xml:space="preserve">Review one to three corrective actions performed for evidence of boric acid leaks </w:t>
      </w:r>
      <w:r w:rsidR="00F66304" w:rsidRPr="006C4C2E">
        <w:t xml:space="preserve">that were </w:t>
      </w:r>
      <w:r w:rsidRPr="006C4C2E">
        <w:t xml:space="preserve">identified. Confirm that these corrective actions were consistent </w:t>
      </w:r>
      <w:r w:rsidR="00F66304" w:rsidRPr="006C4C2E">
        <w:t xml:space="preserve">ASME Code </w:t>
      </w:r>
      <w:r w:rsidR="005E1E6A" w:rsidRPr="006C4C2E">
        <w:t xml:space="preserve">requirements </w:t>
      </w:r>
      <w:r w:rsidR="001052A5" w:rsidRPr="006C4C2E">
        <w:t>and the licensee’s corrective action program.</w:t>
      </w:r>
    </w:p>
    <w:p w14:paraId="165EC3D9" w14:textId="77777777" w:rsidR="00617A4B" w:rsidRPr="006C4C2E" w:rsidRDefault="00617A4B" w:rsidP="004B5A25">
      <w:pPr>
        <w:pStyle w:val="SpecificGuidance"/>
        <w:rPr>
          <w:iCs/>
        </w:rPr>
      </w:pPr>
      <w:r w:rsidRPr="006C4C2E">
        <w:t>Additional Specific Guidance</w:t>
      </w:r>
    </w:p>
    <w:p w14:paraId="519F2FF5" w14:textId="58727430" w:rsidR="00457DE7" w:rsidRPr="006C4C2E" w:rsidRDefault="00457DE7" w:rsidP="004B5A25">
      <w:pPr>
        <w:pStyle w:val="BodyText3"/>
      </w:pPr>
      <w:r w:rsidRPr="006C4C2E">
        <w:t>As part of the preparation for</w:t>
      </w:r>
      <w:r w:rsidR="00BB392D" w:rsidRPr="006C4C2E">
        <w:t xml:space="preserve"> the</w:t>
      </w:r>
      <w:r w:rsidRPr="006C4C2E">
        <w:t xml:space="preserve"> inspection of boric acid corrosion control, the inspector should consider reviewing Generic Letter</w:t>
      </w:r>
      <w:r w:rsidR="0018747C" w:rsidRPr="006C4C2E">
        <w:t xml:space="preserve"> (GL)</w:t>
      </w:r>
      <w:r w:rsidRPr="006C4C2E">
        <w:t xml:space="preserve"> 88</w:t>
      </w:r>
      <w:r w:rsidR="00F73775" w:rsidRPr="006C4C2E">
        <w:noBreakHyphen/>
      </w:r>
      <w:r w:rsidRPr="006C4C2E">
        <w:t>05</w:t>
      </w:r>
      <w:r w:rsidR="00F73775" w:rsidRPr="006C4C2E">
        <w:t>, “Boric Acid Corrosion of Carbon Steel Reactor Pressure Boundary Components in PWR Plants,” dated March 17, 1988,</w:t>
      </w:r>
      <w:r w:rsidRPr="006C4C2E">
        <w:t xml:space="preserve"> and R</w:t>
      </w:r>
      <w:r w:rsidR="006A4BED" w:rsidRPr="006C4C2E">
        <w:t>egulatory Information Summary</w:t>
      </w:r>
      <w:r w:rsidR="00F73775" w:rsidRPr="006C4C2E">
        <w:t> </w:t>
      </w:r>
      <w:r w:rsidRPr="006C4C2E">
        <w:t>2003</w:t>
      </w:r>
      <w:r w:rsidR="00F73775" w:rsidRPr="006C4C2E">
        <w:noBreakHyphen/>
      </w:r>
      <w:r w:rsidRPr="006C4C2E">
        <w:t>13</w:t>
      </w:r>
      <w:r w:rsidR="00F73775" w:rsidRPr="006C4C2E">
        <w:t>, “NRC Review of Responses to Bulletin 2002</w:t>
      </w:r>
      <w:r w:rsidR="00F73775" w:rsidRPr="006C4C2E">
        <w:noBreakHyphen/>
        <w:t>01, ‘Reactor Pressure Vessel Head Degradation and Reactor Coolant Pressure Boundary Integrity,’” dated July 29, 2003</w:t>
      </w:r>
      <w:r w:rsidRPr="006C4C2E">
        <w:t xml:space="preserve">. The inspector should review licensee commitments made in response to </w:t>
      </w:r>
      <w:r w:rsidR="0018747C" w:rsidRPr="006C4C2E">
        <w:t>GL</w:t>
      </w:r>
      <w:r w:rsidR="00F73775" w:rsidRPr="006C4C2E">
        <w:t> </w:t>
      </w:r>
      <w:r w:rsidR="0018747C" w:rsidRPr="006C4C2E">
        <w:t>88</w:t>
      </w:r>
      <w:r w:rsidR="00F73775" w:rsidRPr="006C4C2E">
        <w:noBreakHyphen/>
      </w:r>
      <w:r w:rsidR="0018747C" w:rsidRPr="006C4C2E">
        <w:t>05</w:t>
      </w:r>
      <w:r w:rsidRPr="006C4C2E">
        <w:t>.</w:t>
      </w:r>
      <w:r w:rsidR="0018747C" w:rsidRPr="006C4C2E">
        <w:t xml:space="preserve"> </w:t>
      </w:r>
      <w:r w:rsidRPr="006C4C2E">
        <w:t>The inspector can review</w:t>
      </w:r>
      <w:r w:rsidR="00F73775" w:rsidRPr="006C4C2E">
        <w:t xml:space="preserve"> pages 4</w:t>
      </w:r>
      <w:r w:rsidR="00F73775" w:rsidRPr="006C4C2E">
        <w:noBreakHyphen/>
        <w:t>25 and 4</w:t>
      </w:r>
      <w:r w:rsidR="00F73775" w:rsidRPr="006C4C2E">
        <w:noBreakHyphen/>
        <w:t>26 of</w:t>
      </w:r>
      <w:r w:rsidRPr="006C4C2E">
        <w:t xml:space="preserve"> </w:t>
      </w:r>
      <w:r w:rsidR="00AF6728" w:rsidRPr="006C4C2E">
        <w:t>EPRI</w:t>
      </w:r>
      <w:r w:rsidR="00F73775" w:rsidRPr="006C4C2E">
        <w:t xml:space="preserve"> Technical Report 1000975, “</w:t>
      </w:r>
      <w:r w:rsidRPr="006C4C2E">
        <w:t>Boric Acid Corrosion Guidebook</w:t>
      </w:r>
      <w:r w:rsidR="00AF6728" w:rsidRPr="006C4C2E">
        <w:t>,</w:t>
      </w:r>
      <w:r w:rsidRPr="006C4C2E">
        <w:t xml:space="preserve"> Revision</w:t>
      </w:r>
      <w:r w:rsidR="00F73775" w:rsidRPr="006C4C2E">
        <w:t> </w:t>
      </w:r>
      <w:r w:rsidRPr="006C4C2E">
        <w:t>1</w:t>
      </w:r>
      <w:r w:rsidR="00506FF9" w:rsidRPr="006C4C2E">
        <w:t xml:space="preserve">: </w:t>
      </w:r>
      <w:r w:rsidR="00506FF9" w:rsidRPr="006C4C2E">
        <w:lastRenderedPageBreak/>
        <w:t>Managing Boric Acid Corrosion Issues at PWR Power Stations</w:t>
      </w:r>
      <w:r w:rsidR="00AF6728" w:rsidRPr="006C4C2E">
        <w:t>,</w:t>
      </w:r>
      <w:r w:rsidR="00B30199" w:rsidRPr="006C4C2E">
        <w:t>” dated November 1, 2001</w:t>
      </w:r>
      <w:r w:rsidR="00F73775" w:rsidRPr="006C4C2E">
        <w:t xml:space="preserve"> </w:t>
      </w:r>
      <w:r w:rsidR="003D6975" w:rsidRPr="006C4C2E">
        <w:t>(</w:t>
      </w:r>
      <w:r w:rsidR="00506FF9" w:rsidRPr="006C4C2E">
        <w:t xml:space="preserve">available at </w:t>
      </w:r>
      <w:hyperlink r:id="rId12" w:anchor="/pages/product/1000975/" w:history="1">
        <w:r w:rsidR="00506FF9" w:rsidRPr="006C4C2E">
          <w:rPr>
            <w:rStyle w:val="Hyperlink"/>
            <w:lang w:val="en"/>
          </w:rPr>
          <w:t>https://www.epri.com/#/</w:t>
        </w:r>
        <w:r w:rsidR="00506FF9" w:rsidRPr="006C4C2E">
          <w:rPr>
            <w:rStyle w:val="Hyperlink"/>
            <w:lang w:val="en"/>
          </w:rPr>
          <w:br/>
          <w:t>pages/product/1000975/</w:t>
        </w:r>
      </w:hyperlink>
      <w:r w:rsidR="009F1FB1" w:rsidRPr="006C4C2E">
        <w:t>)</w:t>
      </w:r>
      <w:r w:rsidR="00B30199" w:rsidRPr="006C4C2E">
        <w:t>,</w:t>
      </w:r>
      <w:r w:rsidR="009F1FB1" w:rsidRPr="006C4C2E">
        <w:t xml:space="preserve"> </w:t>
      </w:r>
      <w:r w:rsidRPr="006C4C2E">
        <w:t>to gain insights on corrosion</w:t>
      </w:r>
      <w:r w:rsidR="00B30199" w:rsidRPr="006C4C2E">
        <w:noBreakHyphen/>
      </w:r>
      <w:r w:rsidRPr="006C4C2E">
        <w:t>induced wastage rates.</w:t>
      </w:r>
    </w:p>
    <w:p w14:paraId="04B061F9" w14:textId="39E02816" w:rsidR="00457DE7" w:rsidRPr="006C4C2E" w:rsidRDefault="00457DE7" w:rsidP="004B5A25">
      <w:pPr>
        <w:pStyle w:val="BodyText3"/>
      </w:pPr>
      <w:r w:rsidRPr="006C4C2E">
        <w:t xml:space="preserve">Licensee boric acid evaluations of </w:t>
      </w:r>
      <w:r w:rsidR="00CB7866" w:rsidRPr="006C4C2E">
        <w:t xml:space="preserve">the </w:t>
      </w:r>
      <w:r w:rsidRPr="006C4C2E">
        <w:t xml:space="preserve">configurations discussed below are </w:t>
      </w:r>
      <w:r w:rsidR="00CB7866" w:rsidRPr="006C4C2E">
        <w:t>considered</w:t>
      </w:r>
      <w:r w:rsidRPr="006C4C2E">
        <w:t xml:space="preserve"> a priority for review </w:t>
      </w:r>
      <w:r w:rsidR="00CB7866" w:rsidRPr="006C4C2E">
        <w:t>because of their</w:t>
      </w:r>
      <w:r w:rsidRPr="006C4C2E">
        <w:t xml:space="preserve"> </w:t>
      </w:r>
      <w:r w:rsidR="00CB7866" w:rsidRPr="006C4C2E">
        <w:t xml:space="preserve">possible </w:t>
      </w:r>
      <w:r w:rsidRPr="006C4C2E">
        <w:t xml:space="preserve">higher corrosion rates. The </w:t>
      </w:r>
      <w:r w:rsidR="00004E8D" w:rsidRPr="006C4C2E">
        <w:t xml:space="preserve">following </w:t>
      </w:r>
      <w:r w:rsidRPr="006C4C2E">
        <w:t>information refers to tests documented in EPRI Technical Report</w:t>
      </w:r>
      <w:r w:rsidR="00CB7866" w:rsidRPr="006C4C2E">
        <w:t> </w:t>
      </w:r>
      <w:r w:rsidRPr="006C4C2E">
        <w:t>1000975</w:t>
      </w:r>
      <w:r w:rsidR="00D8183F" w:rsidRPr="006C4C2E">
        <w:t>:</w:t>
      </w:r>
    </w:p>
    <w:p w14:paraId="2C20B6EE" w14:textId="676E94E1" w:rsidR="00457DE7" w:rsidRPr="006C4C2E" w:rsidRDefault="00457DE7" w:rsidP="00700C93">
      <w:pPr>
        <w:pStyle w:val="ListBullet3"/>
      </w:pPr>
      <w:r w:rsidRPr="006C4C2E">
        <w:rPr>
          <w:u w:val="single"/>
        </w:rPr>
        <w:t>Vessel Head</w:t>
      </w:r>
      <w:r w:rsidR="00004E8D" w:rsidRPr="006C4C2E">
        <w:t xml:space="preserve">. </w:t>
      </w:r>
      <w:r w:rsidRPr="006C4C2E">
        <w:t xml:space="preserve">Boric acid dripping from sources above </w:t>
      </w:r>
      <w:r w:rsidR="00004E8D" w:rsidRPr="006C4C2E">
        <w:t xml:space="preserve">the </w:t>
      </w:r>
      <w:r w:rsidRPr="006C4C2E">
        <w:t xml:space="preserve">head onto </w:t>
      </w:r>
      <w:r w:rsidR="00004E8D" w:rsidRPr="006C4C2E">
        <w:t xml:space="preserve">the </w:t>
      </w:r>
      <w:r w:rsidRPr="006C4C2E">
        <w:t>carbon steel head will cause boric acid to concentrate</w:t>
      </w:r>
      <w:r w:rsidR="00004E8D" w:rsidRPr="006C4C2E">
        <w:t>,</w:t>
      </w:r>
      <w:r w:rsidRPr="006C4C2E">
        <w:t xml:space="preserve"> and </w:t>
      </w:r>
      <w:r w:rsidR="00E2545D" w:rsidRPr="006C4C2E">
        <w:t xml:space="preserve">the </w:t>
      </w:r>
      <w:r w:rsidRPr="006C4C2E">
        <w:t>corrosion rate is sensitive to the flowrate onto the heated surface (reference page</w:t>
      </w:r>
      <w:r w:rsidR="00004E8D" w:rsidRPr="006C4C2E">
        <w:t>s</w:t>
      </w:r>
      <w:r w:rsidRPr="006C4C2E">
        <w:t xml:space="preserve"> 4-39 and 4</w:t>
      </w:r>
      <w:r w:rsidR="00004E8D" w:rsidRPr="006C4C2E">
        <w:noBreakHyphen/>
      </w:r>
      <w:r w:rsidRPr="006C4C2E">
        <w:t xml:space="preserve">69 </w:t>
      </w:r>
      <w:r w:rsidR="00004E8D" w:rsidRPr="006C4C2E">
        <w:t xml:space="preserve">of EPRI Technical Report 1000975 </w:t>
      </w:r>
      <w:r w:rsidRPr="006C4C2E">
        <w:t>for vendor tests).</w:t>
      </w:r>
    </w:p>
    <w:p w14:paraId="4523B83B" w14:textId="1852611E" w:rsidR="00457DE7" w:rsidRPr="006C4C2E" w:rsidRDefault="00457DE7" w:rsidP="00700C93">
      <w:pPr>
        <w:pStyle w:val="ListBullet3"/>
      </w:pPr>
      <w:r w:rsidRPr="006C4C2E">
        <w:rPr>
          <w:u w:val="single"/>
        </w:rPr>
        <w:t>Heated Carbon Steel Pipe</w:t>
      </w:r>
      <w:r w:rsidR="00004E8D" w:rsidRPr="006C4C2E">
        <w:t xml:space="preserve">. </w:t>
      </w:r>
      <w:r w:rsidRPr="006C4C2E">
        <w:t>Boric acid dripping from sources above and onto heated and insulated pipe cause boric acid to concentrate (reference page</w:t>
      </w:r>
      <w:r w:rsidR="00004E8D" w:rsidRPr="006C4C2E">
        <w:t> </w:t>
      </w:r>
      <w:r w:rsidRPr="006C4C2E">
        <w:t>4-47</w:t>
      </w:r>
      <w:r w:rsidR="00004E8D" w:rsidRPr="006C4C2E">
        <w:t xml:space="preserve"> of EPRI Technical Report 1000975</w:t>
      </w:r>
      <w:r w:rsidRPr="006C4C2E">
        <w:t xml:space="preserve"> </w:t>
      </w:r>
      <w:r w:rsidR="00004E8D" w:rsidRPr="006C4C2E">
        <w:t xml:space="preserve">for </w:t>
      </w:r>
      <w:r w:rsidRPr="006C4C2E">
        <w:t>vendor test</w:t>
      </w:r>
      <w:r w:rsidR="00004E8D" w:rsidRPr="006C4C2E">
        <w:t>s</w:t>
      </w:r>
      <w:r w:rsidRPr="006C4C2E">
        <w:t>).</w:t>
      </w:r>
    </w:p>
    <w:p w14:paraId="1AF10ACB" w14:textId="2B648C86" w:rsidR="00457DE7" w:rsidRPr="006C4C2E" w:rsidRDefault="00457DE7" w:rsidP="00700C93">
      <w:pPr>
        <w:pStyle w:val="ListBullet3"/>
      </w:pPr>
      <w:r w:rsidRPr="006C4C2E">
        <w:rPr>
          <w:u w:val="single"/>
        </w:rPr>
        <w:t>Boric Acid Leakage Impingement</w:t>
      </w:r>
      <w:r w:rsidR="00004E8D" w:rsidRPr="006C4C2E">
        <w:t xml:space="preserve">. </w:t>
      </w:r>
      <w:r w:rsidRPr="006C4C2E">
        <w:t xml:space="preserve">Boric acid steam/water impingement onto bolted configurations (can be typical for pump casing joints) creates a corrosive configuration for the bolts (reference page 4-49 </w:t>
      </w:r>
      <w:r w:rsidR="00004E8D" w:rsidRPr="006C4C2E">
        <w:t xml:space="preserve">of EPRI Technical Report 1000975 for </w:t>
      </w:r>
      <w:r w:rsidRPr="006C4C2E">
        <w:t>vendor test</w:t>
      </w:r>
      <w:r w:rsidR="00004E8D" w:rsidRPr="006C4C2E">
        <w:t>s</w:t>
      </w:r>
      <w:r w:rsidRPr="006C4C2E">
        <w:t>).</w:t>
      </w:r>
    </w:p>
    <w:p w14:paraId="73722890" w14:textId="1788C6B8" w:rsidR="00457DE7" w:rsidRPr="006C4C2E" w:rsidRDefault="00457DE7" w:rsidP="00700C93">
      <w:pPr>
        <w:pStyle w:val="ListBullet3"/>
      </w:pPr>
      <w:r w:rsidRPr="006C4C2E">
        <w:rPr>
          <w:u w:val="single"/>
        </w:rPr>
        <w:t>Elevated Temperature Flange Leakage</w:t>
      </w:r>
      <w:r w:rsidR="00004E8D" w:rsidRPr="006C4C2E">
        <w:t xml:space="preserve">. </w:t>
      </w:r>
      <w:r w:rsidRPr="006C4C2E">
        <w:t>Boric acid leakage (</w:t>
      </w:r>
      <w:r w:rsidR="00004E8D" w:rsidRPr="006C4C2E">
        <w:t xml:space="preserve">approximately </w:t>
      </w:r>
      <w:r w:rsidRPr="006C4C2E">
        <w:t>0.1</w:t>
      </w:r>
      <w:r w:rsidR="00004E8D" w:rsidRPr="006C4C2E">
        <w:t> g</w:t>
      </w:r>
      <w:r w:rsidR="00C6134F" w:rsidRPr="006C4C2E">
        <w:t>allon</w:t>
      </w:r>
      <w:r w:rsidR="00004E8D" w:rsidRPr="006C4C2E">
        <w:t xml:space="preserve"> per minute</w:t>
      </w:r>
      <w:r w:rsidRPr="006C4C2E">
        <w:t xml:space="preserve">) corrodes fasteners near the leak location for flanged joints operating at </w:t>
      </w:r>
      <w:r w:rsidR="00E53D63" w:rsidRPr="006C4C2E">
        <w:t xml:space="preserve">an </w:t>
      </w:r>
      <w:r w:rsidRPr="006C4C2E">
        <w:t>elevated temperature (600</w:t>
      </w:r>
      <w:r w:rsidR="00004E8D" w:rsidRPr="006C4C2E">
        <w:t> degrees Fahrenheit (</w:t>
      </w:r>
      <w:r w:rsidRPr="006C4C2E">
        <w:t>F)</w:t>
      </w:r>
      <w:r w:rsidR="00004E8D" w:rsidRPr="006C4C2E">
        <w:t>)</w:t>
      </w:r>
      <w:r w:rsidRPr="006C4C2E">
        <w:t xml:space="preserve"> (reference page</w:t>
      </w:r>
      <w:r w:rsidR="00004E8D" w:rsidRPr="006C4C2E">
        <w:t> </w:t>
      </w:r>
      <w:r w:rsidRPr="006C4C2E">
        <w:t xml:space="preserve">4-78 </w:t>
      </w:r>
      <w:r w:rsidR="00004E8D" w:rsidRPr="006C4C2E">
        <w:t xml:space="preserve">of EPRI Technical Report 1000975 for </w:t>
      </w:r>
      <w:r w:rsidRPr="006C4C2E">
        <w:t>vendor test</w:t>
      </w:r>
      <w:r w:rsidR="00004E8D" w:rsidRPr="006C4C2E">
        <w:t>s</w:t>
      </w:r>
      <w:r w:rsidRPr="006C4C2E">
        <w:t>). For lower temperatures (180</w:t>
      </w:r>
      <w:r w:rsidR="00004E8D" w:rsidRPr="006C4C2E">
        <w:t xml:space="preserve"> degrees </w:t>
      </w:r>
      <w:r w:rsidRPr="006C4C2E">
        <w:t xml:space="preserve">F), </w:t>
      </w:r>
      <w:r w:rsidR="00004E8D" w:rsidRPr="006C4C2E">
        <w:t xml:space="preserve">the </w:t>
      </w:r>
      <w:r w:rsidRPr="006C4C2E">
        <w:t>corrosion of fasteners is much less.</w:t>
      </w:r>
    </w:p>
    <w:p w14:paraId="41A82CE4" w14:textId="77777777" w:rsidR="00794857" w:rsidRPr="006C4C2E" w:rsidRDefault="00887FBE" w:rsidP="008D45DE">
      <w:pPr>
        <w:pStyle w:val="Heading2"/>
        <w:rPr>
          <w:ins w:id="58" w:author="Author"/>
        </w:rPr>
      </w:pPr>
      <w:ins w:id="59" w:author="Author">
        <w:r w:rsidRPr="006C4C2E">
          <w:t>03.04</w:t>
        </w:r>
      </w:ins>
      <w:r w:rsidR="008D45DE" w:rsidRPr="006C4C2E">
        <w:tab/>
      </w:r>
      <w:r w:rsidR="000420FE" w:rsidRPr="006C4C2E">
        <w:rPr>
          <w:u w:val="single"/>
        </w:rPr>
        <w:t>Steam Generator Tube Inspection Activities</w:t>
      </w:r>
      <w:r w:rsidR="000420FE" w:rsidRPr="006C4C2E">
        <w:t>.</w:t>
      </w:r>
      <w:r w:rsidR="003A0287" w:rsidRPr="006C4C2E">
        <w:t xml:space="preserve"> </w:t>
      </w:r>
    </w:p>
    <w:p w14:paraId="67EE03DC" w14:textId="755E6727" w:rsidR="00B61FE1" w:rsidRPr="006C4C2E" w:rsidRDefault="003A0287" w:rsidP="007814B5">
      <w:pPr>
        <w:pStyle w:val="BodyText3"/>
      </w:pPr>
      <w:r w:rsidRPr="006C4C2E">
        <w:t xml:space="preserve">This section </w:t>
      </w:r>
      <w:r w:rsidR="00004E8D" w:rsidRPr="006C4C2E">
        <w:t xml:space="preserve">applies </w:t>
      </w:r>
      <w:r w:rsidRPr="006C4C2E">
        <w:t xml:space="preserve">to PWRs </w:t>
      </w:r>
      <w:r w:rsidR="003C5FB6" w:rsidRPr="006C4C2E">
        <w:t xml:space="preserve">with scheduled </w:t>
      </w:r>
      <w:r w:rsidRPr="006C4C2E">
        <w:t xml:space="preserve">SG </w:t>
      </w:r>
      <w:r w:rsidR="003C5FB6" w:rsidRPr="006C4C2E">
        <w:t>examinations</w:t>
      </w:r>
      <w:r w:rsidRPr="006C4C2E">
        <w:t>.</w:t>
      </w:r>
      <w:r w:rsidR="00796B2D" w:rsidRPr="006C4C2E">
        <w:t xml:space="preserve"> </w:t>
      </w:r>
      <w:r w:rsidR="00E53D63" w:rsidRPr="006C4C2E">
        <w:t xml:space="preserve">Schedule this </w:t>
      </w:r>
      <w:r w:rsidR="00796B2D" w:rsidRPr="006C4C2E">
        <w:t xml:space="preserve">portion of the inspection towards the end of the SG inspection activities </w:t>
      </w:r>
      <w:r w:rsidR="00E53D63" w:rsidRPr="006C4C2E">
        <w:t xml:space="preserve">to better assess </w:t>
      </w:r>
      <w:r w:rsidR="00E86C2E" w:rsidRPr="006C4C2E">
        <w:t xml:space="preserve">the condition of the SG </w:t>
      </w:r>
      <w:r w:rsidR="00A1118D" w:rsidRPr="006C4C2E">
        <w:t xml:space="preserve">after the examination of more </w:t>
      </w:r>
      <w:r w:rsidR="00E86C2E" w:rsidRPr="006C4C2E">
        <w:t>SG tubes</w:t>
      </w:r>
      <w:r w:rsidR="00796B2D" w:rsidRPr="006C4C2E">
        <w:t>.</w:t>
      </w:r>
    </w:p>
    <w:p w14:paraId="3E815F8D" w14:textId="7532FA0A" w:rsidR="0077733F" w:rsidRPr="006C4C2E" w:rsidRDefault="0077733F" w:rsidP="00483F54">
      <w:pPr>
        <w:pStyle w:val="Requirement"/>
        <w:outlineLvl w:val="2"/>
      </w:pPr>
      <w:r w:rsidRPr="006C4C2E">
        <w:t xml:space="preserve">Verify </w:t>
      </w:r>
      <w:r w:rsidR="00004E8D" w:rsidRPr="006C4C2E">
        <w:t xml:space="preserve">that the licensee is monitoring </w:t>
      </w:r>
      <w:r w:rsidRPr="006C4C2E">
        <w:t xml:space="preserve">SG tube integrity appropriately and </w:t>
      </w:r>
      <w:r w:rsidR="00004E8D" w:rsidRPr="006C4C2E">
        <w:t xml:space="preserve">is addressing </w:t>
      </w:r>
      <w:r w:rsidRPr="006C4C2E">
        <w:t>mechanisms that could lead to primary</w:t>
      </w:r>
      <w:r w:rsidR="00405EA1" w:rsidRPr="006C4C2E">
        <w:noBreakHyphen/>
      </w:r>
      <w:r w:rsidRPr="006C4C2E">
        <w:t>to</w:t>
      </w:r>
      <w:r w:rsidR="00405EA1" w:rsidRPr="006C4C2E">
        <w:noBreakHyphen/>
      </w:r>
      <w:r w:rsidRPr="006C4C2E">
        <w:t>secondary tube leak</w:t>
      </w:r>
      <w:r w:rsidR="00405EA1" w:rsidRPr="006C4C2E">
        <w:t>age</w:t>
      </w:r>
      <w:r w:rsidR="002C235E" w:rsidRPr="006C4C2E">
        <w:t>s</w:t>
      </w:r>
      <w:r w:rsidRPr="006C4C2E">
        <w:t>.</w:t>
      </w:r>
    </w:p>
    <w:p w14:paraId="78CD6414" w14:textId="77777777" w:rsidR="0077733F" w:rsidRPr="006C4C2E" w:rsidRDefault="0077733F" w:rsidP="004B5A25">
      <w:pPr>
        <w:pStyle w:val="SpecificGuidance"/>
        <w:rPr>
          <w:iCs/>
        </w:rPr>
      </w:pPr>
      <w:r w:rsidRPr="006C4C2E">
        <w:t>Specific Guidance</w:t>
      </w:r>
    </w:p>
    <w:p w14:paraId="5ADD451E" w14:textId="56A9FDA5" w:rsidR="00B61FE1" w:rsidRPr="006C4C2E" w:rsidRDefault="000420FE" w:rsidP="00BE1517">
      <w:pPr>
        <w:pStyle w:val="ListParagraph"/>
        <w:widowControl/>
        <w:numPr>
          <w:ilvl w:val="1"/>
          <w:numId w:val="3"/>
        </w:numPr>
        <w:tabs>
          <w:tab w:val="clear" w:pos="1080"/>
        </w:tabs>
        <w:spacing w:after="220"/>
        <w:contextualSpacing w:val="0"/>
      </w:pPr>
      <w:r w:rsidRPr="006C4C2E">
        <w:t>In</w:t>
      </w:r>
      <w:r w:rsidR="009138E5" w:rsidRPr="006C4C2E">
        <w:t xml:space="preserve"> S</w:t>
      </w:r>
      <w:r w:rsidRPr="006C4C2E">
        <w:t>itu Pressure Testing</w:t>
      </w:r>
    </w:p>
    <w:p w14:paraId="33D31695" w14:textId="6687E4B4" w:rsidR="00B61FE1" w:rsidRPr="006C4C2E" w:rsidRDefault="000420FE" w:rsidP="00BE1517">
      <w:pPr>
        <w:pStyle w:val="ListParagraph"/>
        <w:widowControl/>
        <w:numPr>
          <w:ilvl w:val="2"/>
          <w:numId w:val="2"/>
        </w:numPr>
        <w:tabs>
          <w:tab w:val="clear" w:pos="1440"/>
        </w:tabs>
        <w:spacing w:after="220"/>
        <w:contextualSpacing w:val="0"/>
      </w:pPr>
      <w:r w:rsidRPr="006C4C2E">
        <w:t xml:space="preserve">If the licensee identifies repairable indications, review the </w:t>
      </w:r>
      <w:proofErr w:type="gramStart"/>
      <w:r w:rsidRPr="006C4C2E">
        <w:t>licensee’s</w:t>
      </w:r>
      <w:proofErr w:type="gramEnd"/>
      <w:r w:rsidRPr="006C4C2E">
        <w:t xml:space="preserve"> in</w:t>
      </w:r>
      <w:r w:rsidR="009138E5" w:rsidRPr="006C4C2E">
        <w:t xml:space="preserve"> </w:t>
      </w:r>
      <w:r w:rsidRPr="006C4C2E">
        <w:t>situ screening criteria developed for a sample of these repairable indications (</w:t>
      </w:r>
      <w:r w:rsidR="009677CB" w:rsidRPr="006C4C2E">
        <w:t>consider</w:t>
      </w:r>
      <w:r w:rsidRPr="006C4C2E">
        <w:t xml:space="preserve"> review</w:t>
      </w:r>
      <w:r w:rsidR="009677CB" w:rsidRPr="006C4C2E">
        <w:t xml:space="preserve">ing </w:t>
      </w:r>
      <w:r w:rsidRPr="006C4C2E">
        <w:t xml:space="preserve">criteria </w:t>
      </w:r>
      <w:r w:rsidR="00B210E3" w:rsidRPr="006C4C2E">
        <w:t xml:space="preserve">that apply </w:t>
      </w:r>
      <w:r w:rsidRPr="006C4C2E">
        <w:t>to indications located in the SG tube free</w:t>
      </w:r>
      <w:r w:rsidR="00B210E3" w:rsidRPr="006C4C2E">
        <w:noBreakHyphen/>
      </w:r>
      <w:r w:rsidRPr="006C4C2E">
        <w:t>span or U</w:t>
      </w:r>
      <w:r w:rsidR="009138E5" w:rsidRPr="006C4C2E">
        <w:noBreakHyphen/>
      </w:r>
      <w:r w:rsidRPr="006C4C2E">
        <w:t xml:space="preserve">bend areas). Determine </w:t>
      </w:r>
      <w:r w:rsidR="009138E5" w:rsidRPr="006C4C2E">
        <w:t xml:space="preserve">whether </w:t>
      </w:r>
      <w:r w:rsidRPr="006C4C2E">
        <w:t xml:space="preserve">the </w:t>
      </w:r>
      <w:proofErr w:type="gramStart"/>
      <w:r w:rsidRPr="006C4C2E">
        <w:t>licensee’s</w:t>
      </w:r>
      <w:proofErr w:type="gramEnd"/>
      <w:r w:rsidRPr="006C4C2E">
        <w:t xml:space="preserve"> in</w:t>
      </w:r>
      <w:r w:rsidR="009138E5" w:rsidRPr="006C4C2E">
        <w:t xml:space="preserve"> </w:t>
      </w:r>
      <w:r w:rsidRPr="006C4C2E">
        <w:t>situ pressure test screening criteria are in accordance with EPRI</w:t>
      </w:r>
      <w:r w:rsidR="009138E5" w:rsidRPr="006C4C2E">
        <w:t>’s</w:t>
      </w:r>
      <w:r w:rsidRPr="006C4C2E">
        <w:t xml:space="preserve"> </w:t>
      </w:r>
      <w:r w:rsidR="009138E5" w:rsidRPr="006C4C2E">
        <w:t>g</w:t>
      </w:r>
      <w:r w:rsidRPr="006C4C2E">
        <w:t xml:space="preserve">uidelines. </w:t>
      </w:r>
      <w:proofErr w:type="gramStart"/>
      <w:r w:rsidRPr="006C4C2E">
        <w:t>In particular, determine</w:t>
      </w:r>
      <w:proofErr w:type="gramEnd"/>
      <w:r w:rsidRPr="006C4C2E">
        <w:t xml:space="preserve"> whether the assumed NDE flaw sizing accuracy is consistent with data from EPRI</w:t>
      </w:r>
      <w:r w:rsidR="000229B9" w:rsidRPr="006C4C2E">
        <w:t>’s</w:t>
      </w:r>
      <w:r w:rsidRPr="006C4C2E">
        <w:t xml:space="preserve"> examination technique specification sheet (ETSS) or other applicable performance demonstrations.</w:t>
      </w:r>
    </w:p>
    <w:p w14:paraId="1E434191" w14:textId="2BEDD42C" w:rsidR="00B61FE1" w:rsidRPr="006C4C2E" w:rsidRDefault="000420FE" w:rsidP="00BE1517">
      <w:pPr>
        <w:pStyle w:val="ListParagraph"/>
        <w:widowControl/>
        <w:numPr>
          <w:ilvl w:val="2"/>
          <w:numId w:val="2"/>
        </w:numPr>
        <w:tabs>
          <w:tab w:val="clear" w:pos="1440"/>
        </w:tabs>
        <w:spacing w:after="220"/>
        <w:contextualSpacing w:val="0"/>
      </w:pPr>
      <w:r w:rsidRPr="006C4C2E">
        <w:lastRenderedPageBreak/>
        <w:t xml:space="preserve">For those tubes that satisfied the initial screening criteria for an </w:t>
      </w:r>
      <w:proofErr w:type="gramStart"/>
      <w:r w:rsidRPr="006C4C2E">
        <w:t>in</w:t>
      </w:r>
      <w:r w:rsidR="009138E5" w:rsidRPr="006C4C2E">
        <w:t xml:space="preserve"> </w:t>
      </w:r>
      <w:r w:rsidRPr="006C4C2E">
        <w:t>situ</w:t>
      </w:r>
      <w:proofErr w:type="gramEnd"/>
      <w:r w:rsidRPr="006C4C2E">
        <w:t xml:space="preserve"> pressure test, determine </w:t>
      </w:r>
      <w:r w:rsidR="009138E5" w:rsidRPr="006C4C2E">
        <w:t xml:space="preserve">whether </w:t>
      </w:r>
      <w:r w:rsidRPr="006C4C2E">
        <w:t>the</w:t>
      </w:r>
      <w:r w:rsidR="009138E5" w:rsidRPr="006C4C2E">
        <w:t xml:space="preserve"> </w:t>
      </w:r>
      <w:r w:rsidRPr="006C4C2E">
        <w:t>appropriate tubes were selected for in</w:t>
      </w:r>
      <w:r w:rsidR="009138E5" w:rsidRPr="006C4C2E">
        <w:t> </w:t>
      </w:r>
      <w:r w:rsidRPr="006C4C2E">
        <w:t>situ pressure testing (in terms of specific tubes and number of tubes)</w:t>
      </w:r>
      <w:r w:rsidR="0077733F" w:rsidRPr="006C4C2E">
        <w:t xml:space="preserve"> considering </w:t>
      </w:r>
      <w:r w:rsidR="00886C29" w:rsidRPr="006C4C2E">
        <w:t xml:space="preserve">the </w:t>
      </w:r>
      <w:r w:rsidR="0077733F" w:rsidRPr="006C4C2E">
        <w:t>test data</w:t>
      </w:r>
      <w:r w:rsidRPr="006C4C2E">
        <w:t>.</w:t>
      </w:r>
    </w:p>
    <w:p w14:paraId="7CEFDA9C" w14:textId="53B6FF27" w:rsidR="00B61FE1" w:rsidRPr="006C4C2E" w:rsidRDefault="000420FE" w:rsidP="00BE1517">
      <w:pPr>
        <w:pStyle w:val="ListParagraph"/>
        <w:widowControl/>
        <w:numPr>
          <w:ilvl w:val="2"/>
          <w:numId w:val="2"/>
        </w:numPr>
        <w:tabs>
          <w:tab w:val="clear" w:pos="1440"/>
        </w:tabs>
        <w:spacing w:after="220"/>
        <w:contextualSpacing w:val="0"/>
      </w:pPr>
      <w:r w:rsidRPr="006C4C2E">
        <w:t>If performed</w:t>
      </w:r>
      <w:r w:rsidR="009138E5" w:rsidRPr="006C4C2E">
        <w:t>,</w:t>
      </w:r>
      <w:r w:rsidRPr="006C4C2E">
        <w:t xml:space="preserve"> </w:t>
      </w:r>
      <w:r w:rsidR="009138E5" w:rsidRPr="006C4C2E">
        <w:t>r</w:t>
      </w:r>
      <w:r w:rsidRPr="006C4C2E">
        <w:t>eview plans for</w:t>
      </w:r>
      <w:r w:rsidR="009138E5" w:rsidRPr="006C4C2E">
        <w:t>,</w:t>
      </w:r>
      <w:r w:rsidRPr="006C4C2E">
        <w:t xml:space="preserve"> and</w:t>
      </w:r>
      <w:r w:rsidR="009138E5" w:rsidRPr="006C4C2E">
        <w:t xml:space="preserve"> </w:t>
      </w:r>
      <w:r w:rsidRPr="006C4C2E">
        <w:t>observe</w:t>
      </w:r>
      <w:r w:rsidR="009138E5" w:rsidRPr="006C4C2E">
        <w:t>, if practical,</w:t>
      </w:r>
      <w:r w:rsidRPr="006C4C2E">
        <w:t xml:space="preserve"> in</w:t>
      </w:r>
      <w:r w:rsidR="009138E5" w:rsidRPr="006C4C2E">
        <w:t xml:space="preserve"> </w:t>
      </w:r>
      <w:r w:rsidRPr="006C4C2E">
        <w:t>situ pressure testing activities and assess whether tubes are in</w:t>
      </w:r>
      <w:r w:rsidR="009138E5" w:rsidRPr="006C4C2E">
        <w:t xml:space="preserve"> </w:t>
      </w:r>
      <w:r w:rsidRPr="006C4C2E">
        <w:t>situ tested in accordance with EPRI</w:t>
      </w:r>
      <w:r w:rsidR="009138E5" w:rsidRPr="006C4C2E">
        <w:t>’s</w:t>
      </w:r>
      <w:r w:rsidRPr="006C4C2E">
        <w:t xml:space="preserve"> </w:t>
      </w:r>
      <w:r w:rsidR="009138E5" w:rsidRPr="006C4C2E">
        <w:t>i</w:t>
      </w:r>
      <w:r w:rsidRPr="006C4C2E">
        <w:t>n</w:t>
      </w:r>
      <w:r w:rsidR="009138E5" w:rsidRPr="006C4C2E">
        <w:t xml:space="preserve"> </w:t>
      </w:r>
      <w:r w:rsidRPr="006C4C2E">
        <w:t xml:space="preserve">situ </w:t>
      </w:r>
      <w:r w:rsidR="009138E5" w:rsidRPr="006C4C2E">
        <w:t>p</w:t>
      </w:r>
      <w:r w:rsidRPr="006C4C2E">
        <w:t xml:space="preserve">ressure </w:t>
      </w:r>
      <w:r w:rsidR="009138E5" w:rsidRPr="006C4C2E">
        <w:t>t</w:t>
      </w:r>
      <w:r w:rsidRPr="006C4C2E">
        <w:t xml:space="preserve">est </w:t>
      </w:r>
      <w:r w:rsidR="009138E5" w:rsidRPr="006C4C2E">
        <w:t>g</w:t>
      </w:r>
      <w:r w:rsidRPr="006C4C2E">
        <w:t>uidelines.</w:t>
      </w:r>
      <w:r w:rsidR="000235A5" w:rsidRPr="006C4C2E">
        <w:t xml:space="preserve"> </w:t>
      </w:r>
      <w:r w:rsidRPr="006C4C2E">
        <w:t>Review methods for verifying that the correct tube is in</w:t>
      </w:r>
      <w:r w:rsidR="009138E5" w:rsidRPr="006C4C2E">
        <w:t xml:space="preserve"> </w:t>
      </w:r>
      <w:r w:rsidRPr="006C4C2E">
        <w:t xml:space="preserve">situ tested, including </w:t>
      </w:r>
      <w:r w:rsidR="00CB38B2" w:rsidRPr="006C4C2E">
        <w:t xml:space="preserve">the method for </w:t>
      </w:r>
      <w:r w:rsidRPr="006C4C2E">
        <w:t>positioning the test equipment at an appropriate vertical tube elevation (if a local test is performed).</w:t>
      </w:r>
      <w:r w:rsidR="000235A5" w:rsidRPr="006C4C2E">
        <w:t xml:space="preserve"> </w:t>
      </w:r>
      <w:r w:rsidR="0077733F" w:rsidRPr="006C4C2E">
        <w:t>R</w:t>
      </w:r>
      <w:r w:rsidR="000235A5" w:rsidRPr="006C4C2E">
        <w:t>eview the test procedure</w:t>
      </w:r>
      <w:r w:rsidR="0077733F" w:rsidRPr="006C4C2E">
        <w:t xml:space="preserve"> and determine </w:t>
      </w:r>
      <w:r w:rsidR="000235A5" w:rsidRPr="006C4C2E">
        <w:t>whether the test was performed in accordance with the procedure and EPRI</w:t>
      </w:r>
      <w:r w:rsidR="009138E5" w:rsidRPr="006C4C2E">
        <w:t>’s</w:t>
      </w:r>
      <w:r w:rsidR="000235A5" w:rsidRPr="006C4C2E">
        <w:t xml:space="preserve"> </w:t>
      </w:r>
      <w:r w:rsidR="009138E5" w:rsidRPr="006C4C2E">
        <w:t>i</w:t>
      </w:r>
      <w:r w:rsidR="000235A5" w:rsidRPr="006C4C2E">
        <w:t>n</w:t>
      </w:r>
      <w:r w:rsidR="009138E5" w:rsidRPr="006C4C2E">
        <w:t xml:space="preserve"> s</w:t>
      </w:r>
      <w:r w:rsidR="000235A5" w:rsidRPr="006C4C2E">
        <w:t xml:space="preserve">itu </w:t>
      </w:r>
      <w:r w:rsidR="009138E5" w:rsidRPr="006C4C2E">
        <w:t>p</w:t>
      </w:r>
      <w:r w:rsidR="000235A5" w:rsidRPr="006C4C2E">
        <w:t xml:space="preserve">ressure </w:t>
      </w:r>
      <w:r w:rsidR="009138E5" w:rsidRPr="006C4C2E">
        <w:t>t</w:t>
      </w:r>
      <w:r w:rsidR="000235A5" w:rsidRPr="006C4C2E">
        <w:t xml:space="preserve">est </w:t>
      </w:r>
      <w:r w:rsidR="009138E5" w:rsidRPr="006C4C2E">
        <w:t>g</w:t>
      </w:r>
      <w:r w:rsidR="000235A5" w:rsidRPr="006C4C2E">
        <w:t>uidelines.</w:t>
      </w:r>
    </w:p>
    <w:p w14:paraId="30E661BE" w14:textId="5093589A" w:rsidR="00B61FE1" w:rsidRPr="006C4C2E" w:rsidRDefault="000420FE" w:rsidP="00BE1517">
      <w:pPr>
        <w:pStyle w:val="ListParagraph"/>
        <w:widowControl/>
        <w:numPr>
          <w:ilvl w:val="2"/>
          <w:numId w:val="2"/>
        </w:numPr>
        <w:tabs>
          <w:tab w:val="clear" w:pos="1440"/>
        </w:tabs>
        <w:spacing w:after="220"/>
        <w:contextualSpacing w:val="0"/>
      </w:pPr>
      <w:r w:rsidRPr="006C4C2E">
        <w:t>If performed</w:t>
      </w:r>
      <w:r w:rsidR="009138E5" w:rsidRPr="006C4C2E">
        <w:t>, r</w:t>
      </w:r>
      <w:r w:rsidRPr="006C4C2E">
        <w:t>eview in</w:t>
      </w:r>
      <w:r w:rsidR="009138E5" w:rsidRPr="006C4C2E">
        <w:t xml:space="preserve"> </w:t>
      </w:r>
      <w:r w:rsidRPr="006C4C2E">
        <w:t xml:space="preserve">situ pressure test results to determine </w:t>
      </w:r>
      <w:r w:rsidR="009138E5" w:rsidRPr="006C4C2E">
        <w:t xml:space="preserve">whether </w:t>
      </w:r>
      <w:r w:rsidRPr="006C4C2E">
        <w:t>the tube integrity performance criteria were met.</w:t>
      </w:r>
      <w:r w:rsidR="00095D7E" w:rsidRPr="006C4C2E">
        <w:t xml:space="preserve"> </w:t>
      </w:r>
      <w:r w:rsidRPr="006C4C2E">
        <w:t xml:space="preserve">Review the </w:t>
      </w:r>
      <w:proofErr w:type="gramStart"/>
      <w:r w:rsidRPr="006C4C2E">
        <w:t>in</w:t>
      </w:r>
      <w:r w:rsidR="009138E5" w:rsidRPr="006C4C2E">
        <w:t xml:space="preserve"> </w:t>
      </w:r>
      <w:r w:rsidRPr="006C4C2E">
        <w:t>situ</w:t>
      </w:r>
      <w:proofErr w:type="gramEnd"/>
      <w:r w:rsidRPr="006C4C2E">
        <w:t xml:space="preserve"> pressure test records (e.g.,</w:t>
      </w:r>
      <w:r w:rsidR="009138E5" w:rsidRPr="006C4C2E">
        <w:t> </w:t>
      </w:r>
      <w:r w:rsidRPr="006C4C2E">
        <w:t xml:space="preserve">pressure versus time traces, pressure achieved, and hold times) to determine </w:t>
      </w:r>
      <w:r w:rsidR="009138E5" w:rsidRPr="006C4C2E">
        <w:t xml:space="preserve">whether the </w:t>
      </w:r>
      <w:r w:rsidRPr="006C4C2E">
        <w:t>test was completed as planned.</w:t>
      </w:r>
      <w:r w:rsidR="000235A5" w:rsidRPr="006C4C2E">
        <w:t xml:space="preserve"> Evaluate the results of the test against the performance criteria identified.</w:t>
      </w:r>
    </w:p>
    <w:p w14:paraId="733B15B5" w14:textId="02A8F3A5" w:rsidR="00B61FE1" w:rsidRPr="006C4C2E" w:rsidRDefault="000420FE" w:rsidP="00BE1517">
      <w:pPr>
        <w:pStyle w:val="ListParagraph"/>
        <w:widowControl/>
        <w:numPr>
          <w:ilvl w:val="1"/>
          <w:numId w:val="3"/>
        </w:numPr>
        <w:tabs>
          <w:tab w:val="clear" w:pos="1080"/>
        </w:tabs>
        <w:spacing w:after="220"/>
        <w:contextualSpacing w:val="0"/>
      </w:pPr>
      <w:r w:rsidRPr="006C4C2E">
        <w:t>For a specific type of degradation (e.g.</w:t>
      </w:r>
      <w:r w:rsidR="00E2545D" w:rsidRPr="006C4C2E">
        <w:t>,</w:t>
      </w:r>
      <w:r w:rsidR="009138E5" w:rsidRPr="006C4C2E">
        <w:t> </w:t>
      </w:r>
      <w:r w:rsidRPr="006C4C2E">
        <w:t>circumferential outside</w:t>
      </w:r>
      <w:r w:rsidR="003C3BDE" w:rsidRPr="006C4C2E">
        <w:t>-</w:t>
      </w:r>
      <w:r w:rsidRPr="006C4C2E">
        <w:t xml:space="preserve">diameter </w:t>
      </w:r>
      <w:r w:rsidR="009B41C5" w:rsidRPr="006C4C2E">
        <w:t>SCC</w:t>
      </w:r>
      <w:r w:rsidRPr="006C4C2E">
        <w:t xml:space="preserve"> at the expansion transition)</w:t>
      </w:r>
      <w:r w:rsidR="00E2545D" w:rsidRPr="006C4C2E">
        <w:t>,</w:t>
      </w:r>
      <w:r w:rsidRPr="006C4C2E">
        <w:t xml:space="preserve"> compare the number of tubes affected and limiting flaw sizes with that predicted by the previous outage operational assessment to assess the licensee’s prediction capability.</w:t>
      </w:r>
    </w:p>
    <w:p w14:paraId="2DC24584" w14:textId="7EAF7177" w:rsidR="00B61FE1" w:rsidRPr="006C4C2E" w:rsidRDefault="000420FE" w:rsidP="00BE1517">
      <w:pPr>
        <w:pStyle w:val="ListParagraph"/>
        <w:widowControl/>
        <w:numPr>
          <w:ilvl w:val="1"/>
          <w:numId w:val="3"/>
        </w:numPr>
        <w:tabs>
          <w:tab w:val="clear" w:pos="1080"/>
        </w:tabs>
        <w:spacing w:after="220"/>
        <w:contextualSpacing w:val="0"/>
      </w:pPr>
      <w:r w:rsidRPr="006C4C2E">
        <w:t xml:space="preserve">Review the SG tube eddy current </w:t>
      </w:r>
      <w:r w:rsidR="008735F6" w:rsidRPr="006C4C2E">
        <w:t xml:space="preserve">testing </w:t>
      </w:r>
      <w:r w:rsidRPr="006C4C2E">
        <w:t xml:space="preserve">(ET) scope and expansion criteria to determine </w:t>
      </w:r>
      <w:r w:rsidR="008735F6" w:rsidRPr="006C4C2E">
        <w:t xml:space="preserve">whether </w:t>
      </w:r>
      <w:r w:rsidRPr="006C4C2E">
        <w:t>the</w:t>
      </w:r>
      <w:r w:rsidR="008735F6" w:rsidRPr="006C4C2E">
        <w:t>y</w:t>
      </w:r>
      <w:r w:rsidRPr="006C4C2E">
        <w:t xml:space="preserve"> meet technical specification (TS) requirements</w:t>
      </w:r>
      <w:r w:rsidR="001C39D7" w:rsidRPr="006C4C2E">
        <w:t xml:space="preserve"> and commitments made to the NRC</w:t>
      </w:r>
      <w:r w:rsidRPr="006C4C2E">
        <w:t xml:space="preserve">. Further, evaluate the ET scope to determine </w:t>
      </w:r>
      <w:r w:rsidR="008735F6" w:rsidRPr="006C4C2E">
        <w:t xml:space="preserve">whether </w:t>
      </w:r>
      <w:r w:rsidRPr="006C4C2E">
        <w:t>areas of potential degradation (based on site</w:t>
      </w:r>
      <w:r w:rsidR="008735F6" w:rsidRPr="006C4C2E">
        <w:noBreakHyphen/>
      </w:r>
      <w:r w:rsidRPr="006C4C2E">
        <w:t xml:space="preserve">specific experience and industry experience) are being inspected, especially areas </w:t>
      </w:r>
      <w:r w:rsidR="008735F6" w:rsidRPr="006C4C2E">
        <w:t xml:space="preserve">that </w:t>
      </w:r>
      <w:r w:rsidRPr="006C4C2E">
        <w:t>are known to represent potential ET challenges (e.g., top</w:t>
      </w:r>
      <w:r w:rsidR="008735F6" w:rsidRPr="006C4C2E">
        <w:t xml:space="preserve"> </w:t>
      </w:r>
      <w:r w:rsidRPr="006C4C2E">
        <w:t>of</w:t>
      </w:r>
      <w:r w:rsidR="008735F6" w:rsidRPr="006C4C2E">
        <w:t xml:space="preserve"> the </w:t>
      </w:r>
      <w:r w:rsidRPr="006C4C2E">
        <w:t>tube</w:t>
      </w:r>
      <w:r w:rsidR="00CB38B2" w:rsidRPr="006C4C2E">
        <w:t xml:space="preserve"> </w:t>
      </w:r>
      <w:r w:rsidRPr="006C4C2E">
        <w:t xml:space="preserve">sheet, tube support plates, </w:t>
      </w:r>
      <w:r w:rsidR="00E2545D" w:rsidRPr="006C4C2E">
        <w:t xml:space="preserve">and </w:t>
      </w:r>
      <w:r w:rsidRPr="006C4C2E">
        <w:t>U</w:t>
      </w:r>
      <w:r w:rsidR="008735F6" w:rsidRPr="006C4C2E">
        <w:noBreakHyphen/>
      </w:r>
      <w:r w:rsidRPr="006C4C2E">
        <w:t>bends)</w:t>
      </w:r>
      <w:r w:rsidR="008735F6" w:rsidRPr="006C4C2E">
        <w:t>)</w:t>
      </w:r>
      <w:r w:rsidRPr="006C4C2E">
        <w:t>.</w:t>
      </w:r>
      <w:r w:rsidR="001C39D7" w:rsidRPr="006C4C2E">
        <w:t xml:space="preserve"> Compare the licensee’s SG tube inspection plan scope to the previous outage summary report and NRR</w:t>
      </w:r>
      <w:r w:rsidR="008735F6" w:rsidRPr="006C4C2E">
        <w:noBreakHyphen/>
      </w:r>
      <w:r w:rsidR="001C39D7" w:rsidRPr="006C4C2E">
        <w:t>identified industry issues to verify that all areas of potential degradation have been included.</w:t>
      </w:r>
    </w:p>
    <w:p w14:paraId="7AF9303B" w14:textId="289C863C" w:rsidR="00766C1D" w:rsidRPr="006C4C2E" w:rsidRDefault="000420FE" w:rsidP="00BE1517">
      <w:pPr>
        <w:pStyle w:val="ListParagraph"/>
        <w:widowControl/>
        <w:numPr>
          <w:ilvl w:val="1"/>
          <w:numId w:val="3"/>
        </w:numPr>
        <w:tabs>
          <w:tab w:val="clear" w:pos="1080"/>
        </w:tabs>
        <w:spacing w:after="220"/>
        <w:contextualSpacing w:val="0"/>
      </w:pPr>
      <w:r w:rsidRPr="006C4C2E">
        <w:t xml:space="preserve">If the licensee identified new degradation mechanisms, verify that </w:t>
      </w:r>
      <w:r w:rsidR="008735F6" w:rsidRPr="006C4C2E">
        <w:t>its</w:t>
      </w:r>
      <w:r w:rsidRPr="006C4C2E">
        <w:t xml:space="preserve"> ET scope has fully enveloped the problem and that </w:t>
      </w:r>
      <w:r w:rsidR="008735F6" w:rsidRPr="006C4C2E">
        <w:t>it</w:t>
      </w:r>
      <w:r w:rsidRPr="006C4C2E">
        <w:t xml:space="preserve"> has taken appropriate corrective actions before plant startup (e.g., additional inspections, in</w:t>
      </w:r>
      <w:r w:rsidR="008735F6" w:rsidRPr="006C4C2E">
        <w:t xml:space="preserve"> </w:t>
      </w:r>
      <w:r w:rsidRPr="006C4C2E">
        <w:t>situ pressure testing, preventive tube plugging).</w:t>
      </w:r>
      <w:r w:rsidR="00766C1D" w:rsidRPr="006C4C2E">
        <w:t xml:space="preserve"> </w:t>
      </w:r>
      <w:r w:rsidR="008735F6" w:rsidRPr="006C4C2E">
        <w:t>The licensee identifies n</w:t>
      </w:r>
      <w:r w:rsidR="00766C1D" w:rsidRPr="006C4C2E">
        <w:t xml:space="preserve">ew degradation mechanisms </w:t>
      </w:r>
      <w:r w:rsidR="008735F6" w:rsidRPr="006C4C2E">
        <w:t>by comparing</w:t>
      </w:r>
      <w:r w:rsidR="00766C1D" w:rsidRPr="006C4C2E">
        <w:t xml:space="preserve"> the summary report of the previous outage results to the current outage results. Notify NRR when a new degradation mechanism is discovered. NRR will assist in evaluat</w:t>
      </w:r>
      <w:r w:rsidR="008735F6" w:rsidRPr="006C4C2E">
        <w:t xml:space="preserve">ing </w:t>
      </w:r>
      <w:r w:rsidR="00766C1D" w:rsidRPr="006C4C2E">
        <w:t xml:space="preserve">the corrective actions. If the SGs have been replaced, </w:t>
      </w:r>
      <w:r w:rsidR="008735F6" w:rsidRPr="006C4C2E">
        <w:t xml:space="preserve">compare </w:t>
      </w:r>
      <w:r w:rsidR="00766C1D" w:rsidRPr="006C4C2E">
        <w:t xml:space="preserve">the first subsequent outage examination results to the </w:t>
      </w:r>
      <w:r w:rsidR="001052A5" w:rsidRPr="006C4C2E">
        <w:t xml:space="preserve">pound per square inch </w:t>
      </w:r>
      <w:r w:rsidR="00766C1D" w:rsidRPr="006C4C2E">
        <w:t xml:space="preserve">data. Wear indications observed during the first inspection following SG replacement should not be considered a new degradation mechanism unless </w:t>
      </w:r>
      <w:proofErr w:type="gramStart"/>
      <w:r w:rsidR="00766C1D" w:rsidRPr="006C4C2E">
        <w:t>a large number of</w:t>
      </w:r>
      <w:proofErr w:type="gramEnd"/>
      <w:r w:rsidR="00766C1D" w:rsidRPr="006C4C2E">
        <w:t xml:space="preserve"> indications (greater than approximately 100</w:t>
      </w:r>
      <w:r w:rsidR="00CD1A1A" w:rsidRPr="006C4C2E">
        <w:t> </w:t>
      </w:r>
      <w:r w:rsidR="00766C1D" w:rsidRPr="006C4C2E">
        <w:t xml:space="preserve">indications per steam generator) are detected or </w:t>
      </w:r>
      <w:r w:rsidR="00155AC2" w:rsidRPr="006C4C2E">
        <w:t xml:space="preserve">unless </w:t>
      </w:r>
      <w:r w:rsidR="00766C1D" w:rsidRPr="006C4C2E">
        <w:t>large through</w:t>
      </w:r>
      <w:r w:rsidR="008735F6" w:rsidRPr="006C4C2E">
        <w:noBreakHyphen/>
      </w:r>
      <w:r w:rsidR="00766C1D" w:rsidRPr="006C4C2E">
        <w:t>wall extents are observed (greater than 30</w:t>
      </w:r>
      <w:r w:rsidR="008735F6" w:rsidRPr="006C4C2E">
        <w:noBreakHyphen/>
      </w:r>
      <w:r w:rsidR="00CD1A1A" w:rsidRPr="006C4C2E">
        <w:t>percent</w:t>
      </w:r>
      <w:r w:rsidR="00766C1D" w:rsidRPr="006C4C2E">
        <w:t xml:space="preserve"> through</w:t>
      </w:r>
      <w:r w:rsidR="008735F6" w:rsidRPr="006C4C2E">
        <w:noBreakHyphen/>
      </w:r>
      <w:r w:rsidR="00766C1D" w:rsidRPr="006C4C2E">
        <w:t>wall).</w:t>
      </w:r>
    </w:p>
    <w:p w14:paraId="3B3E8DCE" w14:textId="20882DFA" w:rsidR="00B61FE1" w:rsidRPr="006C4C2E" w:rsidRDefault="000420FE" w:rsidP="00BE1517">
      <w:pPr>
        <w:pStyle w:val="ListParagraph"/>
        <w:widowControl/>
        <w:numPr>
          <w:ilvl w:val="1"/>
          <w:numId w:val="3"/>
        </w:numPr>
        <w:tabs>
          <w:tab w:val="clear" w:pos="1080"/>
        </w:tabs>
        <w:spacing w:after="220"/>
        <w:contextualSpacing w:val="0"/>
      </w:pPr>
      <w:r w:rsidRPr="006C4C2E">
        <w:t>If sufficient inspection resources exist (within baseline procedure estimates) and if site or industry experience indicates a potential for secondary</w:t>
      </w:r>
      <w:r w:rsidR="005F706C" w:rsidRPr="006C4C2E">
        <w:t>-</w:t>
      </w:r>
      <w:r w:rsidRPr="006C4C2E">
        <w:t>side internals structure degradation, review or observe secondary</w:t>
      </w:r>
      <w:r w:rsidR="005F706C" w:rsidRPr="006C4C2E">
        <w:t>-</w:t>
      </w:r>
      <w:r w:rsidRPr="006C4C2E">
        <w:t xml:space="preserve">side examinations. Review </w:t>
      </w:r>
      <w:r w:rsidR="007C3C1F" w:rsidRPr="006C4C2E">
        <w:t xml:space="preserve">the </w:t>
      </w:r>
      <w:r w:rsidRPr="006C4C2E">
        <w:t>licensee’s corrective action taken in response to any observed degradation.</w:t>
      </w:r>
      <w:r w:rsidR="00766C1D" w:rsidRPr="006C4C2E">
        <w:t xml:space="preserve"> Confirm that </w:t>
      </w:r>
      <w:r w:rsidR="008855A6" w:rsidRPr="006C4C2E">
        <w:t xml:space="preserve">that the licensee is conducting </w:t>
      </w:r>
      <w:r w:rsidR="00766C1D" w:rsidRPr="006C4C2E">
        <w:t>the secondary</w:t>
      </w:r>
      <w:r w:rsidR="005F706C" w:rsidRPr="006C4C2E">
        <w:t>-</w:t>
      </w:r>
      <w:r w:rsidR="00766C1D" w:rsidRPr="006C4C2E">
        <w:t xml:space="preserve">side inspections in accordance with </w:t>
      </w:r>
      <w:r w:rsidR="008855A6" w:rsidRPr="006C4C2E">
        <w:t>its</w:t>
      </w:r>
      <w:r w:rsidR="00766C1D" w:rsidRPr="006C4C2E">
        <w:t xml:space="preserve"> </w:t>
      </w:r>
      <w:r w:rsidR="00766C1D" w:rsidRPr="006C4C2E">
        <w:lastRenderedPageBreak/>
        <w:t>governing documents (e.g.</w:t>
      </w:r>
      <w:r w:rsidR="00122A07" w:rsidRPr="006C4C2E">
        <w:t>,</w:t>
      </w:r>
      <w:r w:rsidR="00766C1D" w:rsidRPr="006C4C2E">
        <w:t xml:space="preserve"> Steam Generator Management Program: Steam Generator Integrity Assessment Guidelines, Part</w:t>
      </w:r>
      <w:r w:rsidR="005E2086" w:rsidRPr="006C4C2E">
        <w:t> </w:t>
      </w:r>
      <w:r w:rsidR="00766C1D" w:rsidRPr="006C4C2E">
        <w:t>10).</w:t>
      </w:r>
    </w:p>
    <w:p w14:paraId="591621DE" w14:textId="6C4F72A0" w:rsidR="00B61FE1" w:rsidRPr="006C4C2E" w:rsidRDefault="000420FE" w:rsidP="00BE1517">
      <w:pPr>
        <w:pStyle w:val="ListParagraph"/>
        <w:widowControl/>
        <w:numPr>
          <w:ilvl w:val="1"/>
          <w:numId w:val="3"/>
        </w:numPr>
        <w:tabs>
          <w:tab w:val="clear" w:pos="1080"/>
        </w:tabs>
        <w:spacing w:after="220"/>
        <w:contextualSpacing w:val="0"/>
      </w:pPr>
      <w:r w:rsidRPr="006C4C2E">
        <w:t>If the licensee repairs tubes (e.g.</w:t>
      </w:r>
      <w:r w:rsidR="00122A07" w:rsidRPr="006C4C2E">
        <w:t>,</w:t>
      </w:r>
      <w:r w:rsidRPr="006C4C2E">
        <w:t xml:space="preserve"> installs plugs or sleeves)</w:t>
      </w:r>
      <w:r w:rsidR="008855A6" w:rsidRPr="006C4C2E">
        <w:t>,</w:t>
      </w:r>
      <w:r w:rsidRPr="006C4C2E">
        <w:t xml:space="preserve"> select a sample of tube repair locations to determine </w:t>
      </w:r>
      <w:r w:rsidR="008855A6" w:rsidRPr="006C4C2E">
        <w:t xml:space="preserve">whether </w:t>
      </w:r>
      <w:r w:rsidR="00B75E50" w:rsidRPr="006C4C2E">
        <w:t>the licensee</w:t>
      </w:r>
      <w:r w:rsidRPr="006C4C2E">
        <w:t xml:space="preserve"> repaired the appropriate tubes. If </w:t>
      </w:r>
      <w:r w:rsidR="00CD6DF5" w:rsidRPr="006C4C2E">
        <w:t xml:space="preserve">the </w:t>
      </w:r>
      <w:r w:rsidR="008855A6" w:rsidRPr="006C4C2E">
        <w:t xml:space="preserve">licensee has used </w:t>
      </w:r>
      <w:r w:rsidRPr="006C4C2E">
        <w:t xml:space="preserve">tube repair methods other than </w:t>
      </w:r>
      <w:r w:rsidR="008855A6" w:rsidRPr="006C4C2E">
        <w:t xml:space="preserve">those for the </w:t>
      </w:r>
      <w:r w:rsidRPr="006C4C2E">
        <w:t xml:space="preserve">installation of tube plugs, determine </w:t>
      </w:r>
      <w:r w:rsidR="008855A6" w:rsidRPr="006C4C2E">
        <w:t xml:space="preserve">whether </w:t>
      </w:r>
      <w:r w:rsidRPr="006C4C2E">
        <w:t xml:space="preserve">the </w:t>
      </w:r>
      <w:r w:rsidR="007C3795" w:rsidRPr="006C4C2E">
        <w:t xml:space="preserve">NRC has approved those </w:t>
      </w:r>
      <w:r w:rsidRPr="006C4C2E">
        <w:t>repair processes for use at the site.</w:t>
      </w:r>
      <w:r w:rsidR="00766C1D" w:rsidRPr="006C4C2E">
        <w:t xml:space="preserve"> To determine </w:t>
      </w:r>
      <w:r w:rsidR="008855A6" w:rsidRPr="006C4C2E">
        <w:t xml:space="preserve">whether </w:t>
      </w:r>
      <w:r w:rsidR="00766C1D" w:rsidRPr="006C4C2E">
        <w:t xml:space="preserve">the licensee installed repairs at the appropriate tube locations, verify </w:t>
      </w:r>
      <w:r w:rsidR="008855A6" w:rsidRPr="006C4C2E">
        <w:t xml:space="preserve">the installations </w:t>
      </w:r>
      <w:r w:rsidR="00766C1D" w:rsidRPr="006C4C2E">
        <w:t xml:space="preserve">by direct observation or </w:t>
      </w:r>
      <w:r w:rsidR="008855A6" w:rsidRPr="006C4C2E">
        <w:t xml:space="preserve">by </w:t>
      </w:r>
      <w:r w:rsidR="00766C1D" w:rsidRPr="006C4C2E">
        <w:t>review</w:t>
      </w:r>
      <w:r w:rsidR="007C3795" w:rsidRPr="006C4C2E">
        <w:t>ing</w:t>
      </w:r>
      <w:r w:rsidR="00766C1D" w:rsidRPr="006C4C2E">
        <w:t xml:space="preserve"> of licensee quality control measures implemented to ensure</w:t>
      </w:r>
      <w:r w:rsidR="008855A6" w:rsidRPr="006C4C2E">
        <w:t xml:space="preserve"> that</w:t>
      </w:r>
      <w:r w:rsidR="00766C1D" w:rsidRPr="006C4C2E">
        <w:t xml:space="preserve"> the correct tube is located for repairs. Typically, two independent means (</w:t>
      </w:r>
      <w:r w:rsidR="005F6131" w:rsidRPr="006C4C2E">
        <w:t>i.e., </w:t>
      </w:r>
      <w:r w:rsidR="00766C1D" w:rsidRPr="006C4C2E">
        <w:t>repair</w:t>
      </w:r>
      <w:r w:rsidR="008855A6" w:rsidRPr="006C4C2E">
        <w:t xml:space="preserve">ing </w:t>
      </w:r>
      <w:r w:rsidR="00766C1D" w:rsidRPr="006C4C2E">
        <w:t>robot encoder positions, manually counting</w:t>
      </w:r>
      <w:r w:rsidR="008855A6" w:rsidRPr="006C4C2E">
        <w:t xml:space="preserve"> </w:t>
      </w:r>
      <w:r w:rsidR="00766C1D" w:rsidRPr="006C4C2E">
        <w:t>tube rows or columns</w:t>
      </w:r>
      <w:r w:rsidR="00122A07" w:rsidRPr="006C4C2E">
        <w:t>,</w:t>
      </w:r>
      <w:r w:rsidR="00766C1D" w:rsidRPr="006C4C2E">
        <w:t xml:space="preserve"> and </w:t>
      </w:r>
      <w:r w:rsidR="008855A6" w:rsidRPr="006C4C2E">
        <w:t>us</w:t>
      </w:r>
      <w:r w:rsidR="005F6131" w:rsidRPr="006C4C2E">
        <w:t xml:space="preserve">ing </w:t>
      </w:r>
      <w:r w:rsidR="00766C1D" w:rsidRPr="006C4C2E">
        <w:t xml:space="preserve">machine vision systems) are used to locate tubes. If </w:t>
      </w:r>
      <w:r w:rsidR="005F6131" w:rsidRPr="006C4C2E">
        <w:t xml:space="preserve">the licensee applies </w:t>
      </w:r>
      <w:r w:rsidR="00766C1D" w:rsidRPr="006C4C2E">
        <w:t>tube repair methods other than</w:t>
      </w:r>
      <w:r w:rsidR="005F6131" w:rsidRPr="006C4C2E">
        <w:t xml:space="preserve"> </w:t>
      </w:r>
      <w:r w:rsidR="00963FBF" w:rsidRPr="006C4C2E">
        <w:t xml:space="preserve">that for </w:t>
      </w:r>
      <w:r w:rsidR="005F6131" w:rsidRPr="006C4C2E">
        <w:t>the</w:t>
      </w:r>
      <w:r w:rsidR="00766C1D" w:rsidRPr="006C4C2E">
        <w:t xml:space="preserve"> installation of tube plugs, review the applicable docketed site correspondence to determine </w:t>
      </w:r>
      <w:r w:rsidR="00963FBF" w:rsidRPr="006C4C2E">
        <w:t xml:space="preserve">whether </w:t>
      </w:r>
      <w:r w:rsidR="00766C1D" w:rsidRPr="006C4C2E">
        <w:t xml:space="preserve">the repair processes being used were approved by the NRC </w:t>
      </w:r>
      <w:r w:rsidR="003B2DF0" w:rsidRPr="006C4C2E">
        <w:t xml:space="preserve">(see TS) </w:t>
      </w:r>
      <w:r w:rsidR="00766C1D" w:rsidRPr="006C4C2E">
        <w:t xml:space="preserve">and were implemented </w:t>
      </w:r>
      <w:r w:rsidR="00C148F3" w:rsidRPr="006C4C2E">
        <w:t xml:space="preserve">and accepted </w:t>
      </w:r>
      <w:r w:rsidR="00766C1D" w:rsidRPr="006C4C2E">
        <w:t>consistent with the approved process.</w:t>
      </w:r>
    </w:p>
    <w:p w14:paraId="3B64B855" w14:textId="4DD366F9" w:rsidR="00B61FE1" w:rsidRPr="006C4C2E" w:rsidRDefault="000420FE" w:rsidP="00BE1517">
      <w:pPr>
        <w:pStyle w:val="ListParagraph"/>
        <w:widowControl/>
        <w:numPr>
          <w:ilvl w:val="1"/>
          <w:numId w:val="3"/>
        </w:numPr>
        <w:tabs>
          <w:tab w:val="clear" w:pos="1080"/>
        </w:tabs>
        <w:spacing w:after="220"/>
        <w:contextualSpacing w:val="0"/>
      </w:pPr>
      <w:r w:rsidRPr="006C4C2E">
        <w:t>Repair Criteria</w:t>
      </w:r>
    </w:p>
    <w:p w14:paraId="04E982ED" w14:textId="256F8438" w:rsidR="00B61FE1" w:rsidRPr="006C4C2E" w:rsidRDefault="000420FE" w:rsidP="00BE1517">
      <w:pPr>
        <w:pStyle w:val="ListParagraph"/>
        <w:widowControl/>
        <w:numPr>
          <w:ilvl w:val="2"/>
          <w:numId w:val="16"/>
        </w:numPr>
        <w:tabs>
          <w:tab w:val="clear" w:pos="1440"/>
        </w:tabs>
        <w:spacing w:after="220"/>
        <w:contextualSpacing w:val="0"/>
      </w:pPr>
      <w:r w:rsidRPr="006C4C2E">
        <w:t xml:space="preserve">Review a sample of repairable indications to determine </w:t>
      </w:r>
      <w:r w:rsidR="000229B9" w:rsidRPr="006C4C2E">
        <w:t xml:space="preserve">whether the licensee is following </w:t>
      </w:r>
      <w:r w:rsidRPr="006C4C2E">
        <w:t>the TS repair criteria. Typically, the TS repair limit is 40</w:t>
      </w:r>
      <w:r w:rsidR="000229B9" w:rsidRPr="006C4C2E">
        <w:noBreakHyphen/>
      </w:r>
      <w:r w:rsidRPr="006C4C2E">
        <w:t>percent through</w:t>
      </w:r>
      <w:r w:rsidR="000229B9" w:rsidRPr="006C4C2E">
        <w:noBreakHyphen/>
      </w:r>
      <w:r w:rsidRPr="006C4C2E">
        <w:t>wall</w:t>
      </w:r>
      <w:r w:rsidR="003C5FB6" w:rsidRPr="006C4C2E">
        <w:t>. Confirm that the licensee</w:t>
      </w:r>
      <w:r w:rsidR="000229B9" w:rsidRPr="006C4C2E">
        <w:t xml:space="preserve"> uses</w:t>
      </w:r>
      <w:r w:rsidR="003C5FB6" w:rsidRPr="006C4C2E">
        <w:t xml:space="preserve"> depth sizing techniques </w:t>
      </w:r>
      <w:r w:rsidR="000229B9" w:rsidRPr="006C4C2E">
        <w:t xml:space="preserve">that </w:t>
      </w:r>
      <w:r w:rsidR="003C5FB6" w:rsidRPr="006C4C2E">
        <w:t xml:space="preserve">provide reasonable estimates of the degradation such that the typical TS repair limit can be implemented without a loss of tube integrity for the </w:t>
      </w:r>
      <w:proofErr w:type="gramStart"/>
      <w:r w:rsidR="003C5FB6" w:rsidRPr="006C4C2E">
        <w:t>period of time</w:t>
      </w:r>
      <w:proofErr w:type="gramEnd"/>
      <w:r w:rsidR="003C5FB6" w:rsidRPr="006C4C2E">
        <w:t xml:space="preserve"> between inspections. </w:t>
      </w:r>
      <w:r w:rsidR="00B56807" w:rsidRPr="006C4C2E">
        <w:t>T</w:t>
      </w:r>
      <w:r w:rsidR="003C5FB6" w:rsidRPr="006C4C2E">
        <w:t>he lic</w:t>
      </w:r>
      <w:r w:rsidR="009410B5" w:rsidRPr="006C4C2E">
        <w:t>ensee should only use a plug</w:t>
      </w:r>
      <w:r w:rsidR="000229B9" w:rsidRPr="006C4C2E">
        <w:noBreakHyphen/>
      </w:r>
      <w:r w:rsidR="009410B5" w:rsidRPr="006C4C2E">
        <w:t>on</w:t>
      </w:r>
      <w:r w:rsidR="000229B9" w:rsidRPr="006C4C2E">
        <w:noBreakHyphen/>
      </w:r>
      <w:r w:rsidR="009410B5" w:rsidRPr="006C4C2E">
        <w:t xml:space="preserve">detection approach for flaws </w:t>
      </w:r>
      <w:r w:rsidR="00366415" w:rsidRPr="006C4C2E">
        <w:t>if</w:t>
      </w:r>
      <w:r w:rsidR="000229B9" w:rsidRPr="006C4C2E">
        <w:t xml:space="preserve"> </w:t>
      </w:r>
      <w:r w:rsidR="009410B5" w:rsidRPr="006C4C2E">
        <w:t xml:space="preserve">there </w:t>
      </w:r>
      <w:r w:rsidR="00706D1A" w:rsidRPr="006C4C2E">
        <w:t xml:space="preserve">are </w:t>
      </w:r>
      <w:r w:rsidR="009410B5" w:rsidRPr="006C4C2E">
        <w:t>no qualified ETSS</w:t>
      </w:r>
      <w:r w:rsidR="000229B9" w:rsidRPr="006C4C2E">
        <w:t>s</w:t>
      </w:r>
      <w:r w:rsidR="009410B5" w:rsidRPr="006C4C2E">
        <w:t xml:space="preserve"> to reliably size the indications.</w:t>
      </w:r>
    </w:p>
    <w:p w14:paraId="61F6C803" w14:textId="5AA6CFA9" w:rsidR="00B61FE1" w:rsidRPr="006C4C2E" w:rsidRDefault="000420FE" w:rsidP="00BE1517">
      <w:pPr>
        <w:pStyle w:val="ListParagraph"/>
        <w:widowControl/>
        <w:numPr>
          <w:ilvl w:val="2"/>
          <w:numId w:val="16"/>
        </w:numPr>
        <w:tabs>
          <w:tab w:val="clear" w:pos="1440"/>
        </w:tabs>
        <w:spacing w:after="220"/>
        <w:contextualSpacing w:val="0"/>
      </w:pPr>
      <w:r w:rsidRPr="006C4C2E">
        <w:t>Review a sample of repairable indications (e.g.</w:t>
      </w:r>
      <w:r w:rsidR="00122A07" w:rsidRPr="006C4C2E">
        <w:t>,</w:t>
      </w:r>
      <w:r w:rsidRPr="006C4C2E">
        <w:t xml:space="preserve"> I</w:t>
      </w:r>
      <w:r w:rsidR="000229B9" w:rsidRPr="006C4C2E">
        <w:noBreakHyphen/>
      </w:r>
      <w:r w:rsidRPr="006C4C2E">
        <w:t>Code</w:t>
      </w:r>
      <w:r w:rsidR="00842AD0" w:rsidRPr="006C4C2E">
        <w:t xml:space="preserve"> (</w:t>
      </w:r>
      <w:proofErr w:type="gramStart"/>
      <w:r w:rsidR="00842AD0" w:rsidRPr="006C4C2E">
        <w:t>e.g.</w:t>
      </w:r>
      <w:proofErr w:type="gramEnd"/>
      <w:r w:rsidR="00842AD0" w:rsidRPr="006C4C2E">
        <w:t xml:space="preserve"> SCI – single circumferential indication, MAI – multiple axial indication</w:t>
      </w:r>
      <w:r w:rsidRPr="006C4C2E">
        <w:t>)</w:t>
      </w:r>
      <w:r w:rsidR="00842AD0" w:rsidRPr="006C4C2E">
        <w:t xml:space="preserve">) </w:t>
      </w:r>
      <w:r w:rsidRPr="006C4C2E">
        <w:t>identified by the licensee</w:t>
      </w:r>
      <w:r w:rsidR="000229B9" w:rsidRPr="006C4C2E">
        <w:t>’s</w:t>
      </w:r>
      <w:r w:rsidRPr="006C4C2E">
        <w:t xml:space="preserve"> vendor analysts to determine </w:t>
      </w:r>
      <w:r w:rsidR="000229B9" w:rsidRPr="006C4C2E">
        <w:t xml:space="preserve">whether </w:t>
      </w:r>
      <w:r w:rsidRPr="006C4C2E">
        <w:t xml:space="preserve">the </w:t>
      </w:r>
      <w:r w:rsidR="00706D1A" w:rsidRPr="006C4C2E">
        <w:t xml:space="preserve">licensee is applying a </w:t>
      </w:r>
      <w:r w:rsidRPr="006C4C2E">
        <w:t>depth sizing repair criterion (typically 40</w:t>
      </w:r>
      <w:r w:rsidR="000229B9" w:rsidRPr="006C4C2E">
        <w:noBreakHyphen/>
      </w:r>
      <w:r w:rsidRPr="006C4C2E">
        <w:t>percent through</w:t>
      </w:r>
      <w:r w:rsidR="000229B9" w:rsidRPr="006C4C2E">
        <w:noBreakHyphen/>
      </w:r>
      <w:r w:rsidRPr="006C4C2E">
        <w:t xml:space="preserve">wall) for indications other than wear or axial </w:t>
      </w:r>
      <w:r w:rsidR="00064EDE" w:rsidRPr="006C4C2E">
        <w:t xml:space="preserve">primary water </w:t>
      </w:r>
      <w:r w:rsidR="009138E5" w:rsidRPr="006C4C2E">
        <w:t>SCC</w:t>
      </w:r>
      <w:r w:rsidRPr="006C4C2E">
        <w:t xml:space="preserve"> at dented tube support plate intersections. If so, for these SG tubes with indications sized and returned to service, determine </w:t>
      </w:r>
      <w:r w:rsidR="000229B9" w:rsidRPr="006C4C2E">
        <w:t xml:space="preserve">whether </w:t>
      </w:r>
      <w:r w:rsidRPr="006C4C2E">
        <w:t xml:space="preserve">the </w:t>
      </w:r>
      <w:r w:rsidR="000229B9" w:rsidRPr="006C4C2E">
        <w:t xml:space="preserve">NRC reviewed and approved the </w:t>
      </w:r>
      <w:r w:rsidRPr="006C4C2E">
        <w:t>sizing method.</w:t>
      </w:r>
      <w:r w:rsidR="00914664" w:rsidRPr="006C4C2E">
        <w:t xml:space="preserve"> Th</w:t>
      </w:r>
      <w:r w:rsidR="000229B9" w:rsidRPr="006C4C2E">
        <w:t>ese</w:t>
      </w:r>
      <w:r w:rsidR="00914664" w:rsidRPr="006C4C2E">
        <w:t xml:space="preserve"> criteria may be acceptable and in accordance with the licensee’s TS, although experience has shown, for example, that many types of</w:t>
      </w:r>
      <w:r w:rsidR="006624C3" w:rsidRPr="006C4C2E">
        <w:t xml:space="preserve"> intergranular attack</w:t>
      </w:r>
      <w:r w:rsidR="00706D1A" w:rsidRPr="006C4C2E">
        <w:t xml:space="preserve"> </w:t>
      </w:r>
      <w:r w:rsidR="00914664" w:rsidRPr="006C4C2E">
        <w:t xml:space="preserve">SCC cannot be sized with a sufficient degree of accuracy or reliability. In addition, this may indicate </w:t>
      </w:r>
      <w:r w:rsidR="000229B9" w:rsidRPr="006C4C2E">
        <w:t xml:space="preserve">practices by </w:t>
      </w:r>
      <w:r w:rsidR="00914664" w:rsidRPr="006C4C2E">
        <w:t>licensee</w:t>
      </w:r>
      <w:r w:rsidR="000229B9" w:rsidRPr="006C4C2E">
        <w:t>s</w:t>
      </w:r>
      <w:r w:rsidR="00914664" w:rsidRPr="006C4C2E">
        <w:t xml:space="preserve"> that are inconsistent with their response to GL</w:t>
      </w:r>
      <w:r w:rsidR="000229B9" w:rsidRPr="006C4C2E">
        <w:t> </w:t>
      </w:r>
      <w:r w:rsidR="00914664" w:rsidRPr="006C4C2E">
        <w:t>97</w:t>
      </w:r>
      <w:r w:rsidR="000229B9" w:rsidRPr="006C4C2E">
        <w:noBreakHyphen/>
      </w:r>
      <w:r w:rsidR="00914664" w:rsidRPr="006C4C2E">
        <w:t>05</w:t>
      </w:r>
      <w:r w:rsidR="000229B9" w:rsidRPr="006C4C2E">
        <w:t>, “Steam Generator Tube Inspection Techniques,” dated December 17, 1997</w:t>
      </w:r>
      <w:r w:rsidR="00914664" w:rsidRPr="006C4C2E">
        <w:t>. If that is the case, contact NRR.</w:t>
      </w:r>
    </w:p>
    <w:p w14:paraId="402A986E" w14:textId="20016F73" w:rsidR="00B61FE1" w:rsidRPr="006C4C2E" w:rsidRDefault="000420FE" w:rsidP="00BE1517">
      <w:pPr>
        <w:pStyle w:val="ListParagraph"/>
        <w:widowControl/>
        <w:numPr>
          <w:ilvl w:val="1"/>
          <w:numId w:val="3"/>
        </w:numPr>
        <w:tabs>
          <w:tab w:val="clear" w:pos="1080"/>
        </w:tabs>
        <w:spacing w:after="220"/>
        <w:contextualSpacing w:val="0"/>
      </w:pPr>
      <w:r w:rsidRPr="006C4C2E">
        <w:t xml:space="preserve">If </w:t>
      </w:r>
      <w:r w:rsidR="0018747C" w:rsidRPr="006C4C2E">
        <w:t>SG</w:t>
      </w:r>
      <w:r w:rsidRPr="006C4C2E">
        <w:t xml:space="preserve"> leakage greater than </w:t>
      </w:r>
      <w:r w:rsidR="000229B9" w:rsidRPr="006C4C2E">
        <w:t>3</w:t>
      </w:r>
      <w:r w:rsidR="007865CA" w:rsidRPr="006C4C2E">
        <w:t> </w:t>
      </w:r>
      <w:r w:rsidRPr="006C4C2E">
        <w:t xml:space="preserve">gallons per day was identified during operations or during </w:t>
      </w:r>
      <w:ins w:id="60" w:author="Author">
        <w:r w:rsidR="00FA282A" w:rsidRPr="006C4C2E">
          <w:t>post shutdown</w:t>
        </w:r>
      </w:ins>
      <w:r w:rsidRPr="006C4C2E">
        <w:t>, review the licensee’s actions to locate the source of the leakage (e.g.</w:t>
      </w:r>
      <w:r w:rsidR="00122A07" w:rsidRPr="006C4C2E">
        <w:t>,</w:t>
      </w:r>
      <w:r w:rsidR="00D02F13" w:rsidRPr="006C4C2E">
        <w:t> </w:t>
      </w:r>
      <w:r w:rsidR="00BE5FBF" w:rsidRPr="006C4C2E">
        <w:t>through</w:t>
      </w:r>
      <w:r w:rsidR="00D02F13" w:rsidRPr="006C4C2E">
        <w:t xml:space="preserve"> </w:t>
      </w:r>
      <w:r w:rsidRPr="006C4C2E">
        <w:t>secondary</w:t>
      </w:r>
      <w:r w:rsidR="005F706C" w:rsidRPr="006C4C2E">
        <w:t>-</w:t>
      </w:r>
      <w:r w:rsidRPr="006C4C2E">
        <w:t xml:space="preserve">side pressure test, visual inspection of plugs) and determine </w:t>
      </w:r>
      <w:r w:rsidR="00D02F13" w:rsidRPr="006C4C2E">
        <w:t xml:space="preserve">whether </w:t>
      </w:r>
      <w:r w:rsidRPr="006C4C2E">
        <w:t>these actions are sufficient to identify the source of the leakage.</w:t>
      </w:r>
      <w:r w:rsidR="009F4FCE" w:rsidRPr="006C4C2E">
        <w:t xml:space="preserve"> </w:t>
      </w:r>
      <w:r w:rsidRPr="006C4C2E">
        <w:t xml:space="preserve">In addition, determine whether corrective actions are planned or were taken to identify the cause of the leakage. </w:t>
      </w:r>
      <w:r w:rsidR="00617A4B" w:rsidRPr="006C4C2E">
        <w:t>IMC</w:t>
      </w:r>
      <w:r w:rsidR="005D17CC" w:rsidRPr="006C4C2E">
        <w:t> </w:t>
      </w:r>
      <w:r w:rsidR="00617A4B" w:rsidRPr="006C4C2E">
        <w:t>0327, “Steam Generator Tube Primary-to-Secondary Leakage</w:t>
      </w:r>
      <w:r w:rsidR="00122A07" w:rsidRPr="006C4C2E">
        <w:t>,</w:t>
      </w:r>
      <w:r w:rsidR="00617A4B" w:rsidRPr="006C4C2E">
        <w:t xml:space="preserve">” </w:t>
      </w:r>
      <w:r w:rsidR="00BE5FBF" w:rsidRPr="006C4C2E">
        <w:t>provides</w:t>
      </w:r>
      <w:r w:rsidR="00617A4B" w:rsidRPr="006C4C2E">
        <w:t xml:space="preserve"> additional guidance.</w:t>
      </w:r>
    </w:p>
    <w:p w14:paraId="6CC9DCEB" w14:textId="738E223F" w:rsidR="00F20763" w:rsidRPr="006C4C2E" w:rsidRDefault="000420FE" w:rsidP="00BE1517">
      <w:pPr>
        <w:pStyle w:val="ListParagraph"/>
        <w:widowControl/>
        <w:numPr>
          <w:ilvl w:val="1"/>
          <w:numId w:val="3"/>
        </w:numPr>
        <w:tabs>
          <w:tab w:val="clear" w:pos="1080"/>
        </w:tabs>
        <w:spacing w:after="220"/>
        <w:contextualSpacing w:val="0"/>
      </w:pPr>
      <w:r w:rsidRPr="006C4C2E">
        <w:t xml:space="preserve">Review a sample of the licensee’s vendor and EPRI </w:t>
      </w:r>
      <w:r w:rsidR="007865CA" w:rsidRPr="006C4C2E">
        <w:t xml:space="preserve">“Pressurized Water Reactor Steam Generator Examination Guidelines” </w:t>
      </w:r>
      <w:r w:rsidRPr="006C4C2E">
        <w:t xml:space="preserve">Appendices H and I </w:t>
      </w:r>
      <w:r w:rsidR="00841AB3" w:rsidRPr="006C4C2E">
        <w:t xml:space="preserve">ETSSs </w:t>
      </w:r>
      <w:r w:rsidRPr="006C4C2E">
        <w:t xml:space="preserve">to determine </w:t>
      </w:r>
      <w:r w:rsidR="00841AB3" w:rsidRPr="006C4C2E">
        <w:lastRenderedPageBreak/>
        <w:t>whether</w:t>
      </w:r>
      <w:r w:rsidRPr="006C4C2E">
        <w:t xml:space="preserve"> the ET probes and equipment are qualified for detection or sizing of the expected types of tube degradation. </w:t>
      </w:r>
      <w:r w:rsidR="00F20763" w:rsidRPr="006C4C2E">
        <w:t>For example, review the test configuration (i.e.,</w:t>
      </w:r>
      <w:r w:rsidR="004F3037" w:rsidRPr="006C4C2E">
        <w:t> </w:t>
      </w:r>
      <w:r w:rsidR="00F20763" w:rsidRPr="006C4C2E">
        <w:t>frequency, coil selection, probe drive, and physical limitations). Verify that the appropriate ET probe (e.g.,</w:t>
      </w:r>
      <w:r w:rsidR="004F3037" w:rsidRPr="006C4C2E">
        <w:t> </w:t>
      </w:r>
      <w:r w:rsidR="00F20763" w:rsidRPr="006C4C2E">
        <w:t xml:space="preserve">bobbin, pancake, or multicoil type) is used to detect the type of flaw that might be expected. Verify that the equipment has been calibrated in accordance with the ET procedure(s) and </w:t>
      </w:r>
      <w:r w:rsidR="004F3037" w:rsidRPr="006C4C2E">
        <w:t xml:space="preserve">the </w:t>
      </w:r>
      <w:r w:rsidR="00F20763" w:rsidRPr="006C4C2E">
        <w:t>ASME Code.</w:t>
      </w:r>
      <w:r w:rsidR="0025605C" w:rsidRPr="006C4C2E">
        <w:t xml:space="preserve"> </w:t>
      </w:r>
      <w:proofErr w:type="gramStart"/>
      <w:r w:rsidR="0025605C" w:rsidRPr="006C4C2E">
        <w:t>In particular, focus</w:t>
      </w:r>
      <w:proofErr w:type="gramEnd"/>
      <w:r w:rsidR="0025605C" w:rsidRPr="006C4C2E">
        <w:t xml:space="preserve"> the review on the site</w:t>
      </w:r>
      <w:r w:rsidR="004F3037" w:rsidRPr="006C4C2E">
        <w:noBreakHyphen/>
      </w:r>
      <w:r w:rsidR="0025605C" w:rsidRPr="006C4C2E">
        <w:t xml:space="preserve">specific factors potentially </w:t>
      </w:r>
      <w:r w:rsidR="00122A07" w:rsidRPr="006C4C2E">
        <w:t>a</w:t>
      </w:r>
      <w:r w:rsidR="0025605C" w:rsidRPr="006C4C2E">
        <w:t>ffecting the qualification of one or more techniques (e.g.,</w:t>
      </w:r>
      <w:r w:rsidR="004F3037" w:rsidRPr="006C4C2E">
        <w:t> </w:t>
      </w:r>
      <w:r w:rsidR="0025605C" w:rsidRPr="006C4C2E">
        <w:t>equipment, data quality/noise issues, degradation mode).</w:t>
      </w:r>
    </w:p>
    <w:p w14:paraId="332AB99E" w14:textId="4B68A8DD" w:rsidR="00B61FE1" w:rsidRPr="006C4C2E" w:rsidRDefault="000420FE" w:rsidP="00BE1517">
      <w:pPr>
        <w:pStyle w:val="ListParagraph"/>
        <w:widowControl/>
        <w:numPr>
          <w:ilvl w:val="1"/>
          <w:numId w:val="3"/>
        </w:numPr>
        <w:tabs>
          <w:tab w:val="clear" w:pos="1080"/>
        </w:tabs>
        <w:spacing w:after="220"/>
        <w:contextualSpacing w:val="0"/>
      </w:pPr>
      <w:r w:rsidRPr="006C4C2E">
        <w:t xml:space="preserve">If the licensee has identified loose parts or foreign material on the secondary side of the </w:t>
      </w:r>
      <w:r w:rsidR="005D17CC" w:rsidRPr="006C4C2E">
        <w:t>SG</w:t>
      </w:r>
      <w:r w:rsidRPr="006C4C2E">
        <w:t xml:space="preserve">, review licensee corrective actions. Specifically, determine </w:t>
      </w:r>
      <w:r w:rsidR="004F3037" w:rsidRPr="006C4C2E">
        <w:t xml:space="preserve">whether </w:t>
      </w:r>
      <w:r w:rsidRPr="006C4C2E">
        <w:t xml:space="preserve">the licensee has </w:t>
      </w:r>
      <w:r w:rsidR="004F3037" w:rsidRPr="006C4C2E">
        <w:t xml:space="preserve">performed or </w:t>
      </w:r>
      <w:r w:rsidRPr="006C4C2E">
        <w:t>planned repairs or engineering evaluation</w:t>
      </w:r>
      <w:r w:rsidR="004F3037" w:rsidRPr="006C4C2E">
        <w:t>s</w:t>
      </w:r>
      <w:r w:rsidRPr="006C4C2E">
        <w:t xml:space="preserve"> of </w:t>
      </w:r>
      <w:r w:rsidR="004F3037" w:rsidRPr="006C4C2E">
        <w:t xml:space="preserve">the </w:t>
      </w:r>
      <w:r w:rsidRPr="006C4C2E">
        <w:t xml:space="preserve">affected SG tubes and </w:t>
      </w:r>
      <w:r w:rsidR="004F3037" w:rsidRPr="006C4C2E">
        <w:t xml:space="preserve">has </w:t>
      </w:r>
      <w:r w:rsidRPr="006C4C2E">
        <w:t xml:space="preserve">inspected the secondary side of the SG to remove foreign objects (if possible). If the foreign objects are inaccessible (and </w:t>
      </w:r>
      <w:r w:rsidR="004F3037" w:rsidRPr="006C4C2E">
        <w:t xml:space="preserve">have </w:t>
      </w:r>
      <w:r w:rsidRPr="006C4C2E">
        <w:t xml:space="preserve">not </w:t>
      </w:r>
      <w:r w:rsidR="004F3037" w:rsidRPr="006C4C2E">
        <w:t xml:space="preserve">been </w:t>
      </w:r>
      <w:r w:rsidRPr="006C4C2E">
        <w:t>removed), determine whether the licensee has performed an evaluation that considers the potential effects of object migration or tube fretting damage.</w:t>
      </w:r>
    </w:p>
    <w:p w14:paraId="66B63209" w14:textId="326234CC" w:rsidR="00B61FE1" w:rsidRPr="006C4C2E" w:rsidRDefault="000420FE" w:rsidP="00BE1517">
      <w:pPr>
        <w:pStyle w:val="ListParagraph"/>
        <w:widowControl/>
        <w:numPr>
          <w:ilvl w:val="1"/>
          <w:numId w:val="3"/>
        </w:numPr>
        <w:tabs>
          <w:tab w:val="clear" w:pos="1080"/>
        </w:tabs>
        <w:spacing w:after="220"/>
        <w:contextualSpacing w:val="0"/>
      </w:pPr>
      <w:r w:rsidRPr="006C4C2E">
        <w:t>If the licensee has identified evidence that thermal</w:t>
      </w:r>
      <w:r w:rsidR="00807FFD" w:rsidRPr="006C4C2E">
        <w:noBreakHyphen/>
      </w:r>
      <w:r w:rsidRPr="006C4C2E">
        <w:t>hydraulic conditions have changed significantly (e.g.,</w:t>
      </w:r>
      <w:r w:rsidR="00807FFD" w:rsidRPr="006C4C2E">
        <w:t> </w:t>
      </w:r>
      <w:r w:rsidRPr="006C4C2E">
        <w:t>significant reduction in steam pressure/output, difficulty in controlling secondary</w:t>
      </w:r>
      <w:r w:rsidR="005F706C" w:rsidRPr="006C4C2E">
        <w:t>-</w:t>
      </w:r>
      <w:r w:rsidRPr="006C4C2E">
        <w:t>side water level) or may change significantly (e.g.,</w:t>
      </w:r>
      <w:r w:rsidR="00807FFD" w:rsidRPr="006C4C2E">
        <w:t> </w:t>
      </w:r>
      <w:r w:rsidRPr="006C4C2E">
        <w:t>excessive deposit buildup as indicated by visual inspection or eddy current mapping), review the licensee’s corrective actions.</w:t>
      </w:r>
    </w:p>
    <w:p w14:paraId="04046758" w14:textId="06EB05EF" w:rsidR="00B61FE1" w:rsidRPr="006C4C2E" w:rsidRDefault="000420FE" w:rsidP="00BE1517">
      <w:pPr>
        <w:pStyle w:val="ListParagraph"/>
        <w:widowControl/>
        <w:numPr>
          <w:ilvl w:val="1"/>
          <w:numId w:val="3"/>
        </w:numPr>
        <w:tabs>
          <w:tab w:val="clear" w:pos="1080"/>
        </w:tabs>
        <w:spacing w:after="220"/>
        <w:contextualSpacing w:val="0"/>
      </w:pPr>
      <w:r w:rsidRPr="006C4C2E">
        <w:t>Observe (if practical) a vendor/licensee analyst (</w:t>
      </w:r>
      <w:r w:rsidR="00010B51" w:rsidRPr="006C4C2E">
        <w:t xml:space="preserve">a </w:t>
      </w:r>
      <w:r w:rsidR="00807FFD" w:rsidRPr="006C4C2E">
        <w:t>r</w:t>
      </w:r>
      <w:r w:rsidRPr="006C4C2E">
        <w:t xml:space="preserve">esolution </w:t>
      </w:r>
      <w:r w:rsidR="00807FFD" w:rsidRPr="006C4C2E">
        <w:t>a</w:t>
      </w:r>
      <w:r w:rsidRPr="006C4C2E">
        <w:t xml:space="preserve">nalyst or </w:t>
      </w:r>
      <w:r w:rsidR="00807FFD" w:rsidRPr="006C4C2E">
        <w:t>q</w:t>
      </w:r>
      <w:r w:rsidRPr="006C4C2E">
        <w:t xml:space="preserve">ualified </w:t>
      </w:r>
      <w:r w:rsidR="00807FFD" w:rsidRPr="006C4C2E">
        <w:t>d</w:t>
      </w:r>
      <w:r w:rsidRPr="006C4C2E">
        <w:t xml:space="preserve">ata </w:t>
      </w:r>
      <w:r w:rsidR="00807FFD" w:rsidRPr="006C4C2E">
        <w:t>a</w:t>
      </w:r>
      <w:r w:rsidRPr="006C4C2E">
        <w:t>nalyst</w:t>
      </w:r>
      <w:r w:rsidR="00807FFD" w:rsidRPr="006C4C2E">
        <w:t xml:space="preserve"> is recommended</w:t>
      </w:r>
      <w:r w:rsidRPr="006C4C2E">
        <w:t>) review</w:t>
      </w:r>
      <w:r w:rsidR="00A27119" w:rsidRPr="006C4C2E">
        <w:t>ing</w:t>
      </w:r>
      <w:r w:rsidRPr="006C4C2E">
        <w:t xml:space="preserve"> one to five SG tubes with eddy current to determine </w:t>
      </w:r>
      <w:r w:rsidR="00807FFD" w:rsidRPr="006C4C2E">
        <w:t xml:space="preserve">whether </w:t>
      </w:r>
      <w:r w:rsidRPr="006C4C2E">
        <w:t>proper ET analysis techniques were applied.</w:t>
      </w:r>
      <w:r w:rsidR="00C670BC" w:rsidRPr="006C4C2E">
        <w:t xml:space="preserve"> If the data analysis is being performed off</w:t>
      </w:r>
      <w:r w:rsidR="00807FFD" w:rsidRPr="006C4C2E">
        <w:t xml:space="preserve"> </w:t>
      </w:r>
      <w:r w:rsidR="00C670BC" w:rsidRPr="006C4C2E">
        <w:t>site at a vendor’s facility</w:t>
      </w:r>
      <w:r w:rsidR="00807FFD" w:rsidRPr="006C4C2E">
        <w:t>,</w:t>
      </w:r>
      <w:r w:rsidR="00C670BC" w:rsidRPr="006C4C2E">
        <w:t xml:space="preserve"> the inspector may observe that analysis at the offsite facility. If adequate expertise for this activity does not reside in the regional office, NRR should be contacted </w:t>
      </w:r>
      <w:r w:rsidR="00807FFD" w:rsidRPr="006C4C2E">
        <w:t xml:space="preserve">by </w:t>
      </w:r>
      <w:r w:rsidR="00C670BC" w:rsidRPr="006C4C2E">
        <w:t>telephone or e</w:t>
      </w:r>
      <w:r w:rsidR="00807FFD" w:rsidRPr="006C4C2E">
        <w:noBreakHyphen/>
      </w:r>
      <w:r w:rsidR="00C670BC" w:rsidRPr="006C4C2E">
        <w:t xml:space="preserve">mail to discuss the need for providing this resource. Inspections at an offsite vendor facility should be coordinated with the Vendor Inspections Branch </w:t>
      </w:r>
      <w:r w:rsidR="00010B51" w:rsidRPr="006C4C2E">
        <w:t>to address</w:t>
      </w:r>
      <w:r w:rsidR="00C670BC" w:rsidRPr="006C4C2E">
        <w:t xml:space="preserve"> the appropriate vendor requirements.</w:t>
      </w:r>
    </w:p>
    <w:p w14:paraId="4C8C0D22" w14:textId="77777777" w:rsidR="00617A4B" w:rsidRPr="006C4C2E" w:rsidRDefault="00617A4B" w:rsidP="001D5C69">
      <w:pPr>
        <w:pStyle w:val="SpecificGuidance"/>
        <w:rPr>
          <w:iCs/>
        </w:rPr>
      </w:pPr>
      <w:r w:rsidRPr="006C4C2E">
        <w:t>Additional Specific Guidance</w:t>
      </w:r>
    </w:p>
    <w:p w14:paraId="3E3925DB" w14:textId="014F63FD" w:rsidR="00B61FE1" w:rsidRPr="006C4C2E" w:rsidRDefault="000420FE" w:rsidP="001D5C69">
      <w:pPr>
        <w:pStyle w:val="BodyText3"/>
      </w:pPr>
      <w:r w:rsidRPr="006C4C2E">
        <w:t xml:space="preserve">If the safety significance of the operating experience </w:t>
      </w:r>
      <w:r w:rsidR="00801037" w:rsidRPr="006C4C2E">
        <w:t>so</w:t>
      </w:r>
      <w:r w:rsidR="00807FFD" w:rsidRPr="006C4C2E">
        <w:t xml:space="preserve"> </w:t>
      </w:r>
      <w:r w:rsidRPr="006C4C2E">
        <w:t>warrants, then</w:t>
      </w:r>
      <w:r w:rsidR="00801037" w:rsidRPr="006C4C2E">
        <w:t>,</w:t>
      </w:r>
      <w:r w:rsidRPr="006C4C2E">
        <w:t xml:space="preserve"> </w:t>
      </w:r>
      <w:r w:rsidR="00337209" w:rsidRPr="006C4C2E">
        <w:t xml:space="preserve">in consultation with </w:t>
      </w:r>
      <w:r w:rsidR="00532F5D" w:rsidRPr="006C4C2E">
        <w:t xml:space="preserve">the </w:t>
      </w:r>
      <w:r w:rsidR="00337209" w:rsidRPr="006C4C2E">
        <w:t>NRR</w:t>
      </w:r>
      <w:r w:rsidR="009D1624" w:rsidRPr="006C4C2E">
        <w:t xml:space="preserve"> </w:t>
      </w:r>
      <w:r w:rsidR="00353B74" w:rsidRPr="006C4C2E">
        <w:t xml:space="preserve">Division of Materials and License Renewal </w:t>
      </w:r>
      <w:r w:rsidR="00337209" w:rsidRPr="006C4C2E">
        <w:t>(D</w:t>
      </w:r>
      <w:r w:rsidR="00353B74" w:rsidRPr="006C4C2E">
        <w:t>MLR</w:t>
      </w:r>
      <w:r w:rsidR="00337209" w:rsidRPr="006C4C2E">
        <w:t xml:space="preserve">) and regional management, </w:t>
      </w:r>
      <w:r w:rsidRPr="006C4C2E">
        <w:t xml:space="preserve">consider increasing the </w:t>
      </w:r>
      <w:r w:rsidR="00337209" w:rsidRPr="006C4C2E">
        <w:t>scope</w:t>
      </w:r>
      <w:r w:rsidR="00214934" w:rsidRPr="006C4C2E">
        <w:t xml:space="preserve"> or </w:t>
      </w:r>
      <w:r w:rsidRPr="006C4C2E">
        <w:t xml:space="preserve">depth of the </w:t>
      </w:r>
      <w:r w:rsidR="00214934" w:rsidRPr="006C4C2E">
        <w:t xml:space="preserve">SG </w:t>
      </w:r>
      <w:r w:rsidRPr="006C4C2E">
        <w:t xml:space="preserve">baseline inspection beyond the </w:t>
      </w:r>
      <w:r w:rsidR="00AD673E" w:rsidRPr="006C4C2E">
        <w:t>IP</w:t>
      </w:r>
      <w:r w:rsidR="00935FBB" w:rsidRPr="006C4C2E">
        <w:t>’</w:t>
      </w:r>
      <w:r w:rsidR="00214934" w:rsidRPr="006C4C2E">
        <w:t xml:space="preserve">s </w:t>
      </w:r>
      <w:r w:rsidRPr="006C4C2E">
        <w:t>maximum estimated resources</w:t>
      </w:r>
      <w:r w:rsidR="00337209" w:rsidRPr="006C4C2E">
        <w:t xml:space="preserve">. </w:t>
      </w:r>
      <w:r w:rsidR="00AA620F" w:rsidRPr="006C4C2E">
        <w:t>B</w:t>
      </w:r>
      <w:r w:rsidR="002605B6" w:rsidRPr="006C4C2E">
        <w:t>aseline inspection resources</w:t>
      </w:r>
      <w:r w:rsidR="00AA620F" w:rsidRPr="006C4C2E">
        <w:t xml:space="preserve"> may be relocated</w:t>
      </w:r>
      <w:r w:rsidR="002605B6" w:rsidRPr="006C4C2E">
        <w:t xml:space="preserve"> from another baseline </w:t>
      </w:r>
      <w:r w:rsidR="00AD673E" w:rsidRPr="006C4C2E">
        <w:t>IP</w:t>
      </w:r>
      <w:r w:rsidR="002605B6" w:rsidRPr="006C4C2E">
        <w:t xml:space="preserve"> within the </w:t>
      </w:r>
      <w:r w:rsidR="007A0C06" w:rsidRPr="006C4C2E">
        <w:t xml:space="preserve">same </w:t>
      </w:r>
      <w:r w:rsidR="002605B6" w:rsidRPr="006C4C2E">
        <w:t xml:space="preserve">cornerstone </w:t>
      </w:r>
      <w:r w:rsidR="007A0C06" w:rsidRPr="006C4C2E">
        <w:t>of safety to increase the scope</w:t>
      </w:r>
      <w:r w:rsidR="00214934" w:rsidRPr="006C4C2E">
        <w:t xml:space="preserve"> or </w:t>
      </w:r>
      <w:r w:rsidR="007A0C06" w:rsidRPr="006C4C2E">
        <w:t>depth of inspection</w:t>
      </w:r>
      <w:r w:rsidR="002605B6" w:rsidRPr="006C4C2E">
        <w:t>.</w:t>
      </w:r>
    </w:p>
    <w:p w14:paraId="1FD8A2F1" w14:textId="5DBBA34C" w:rsidR="00B61FE1" w:rsidRPr="006C4C2E" w:rsidRDefault="000420FE" w:rsidP="001D5C69">
      <w:pPr>
        <w:pStyle w:val="BodyText3"/>
      </w:pPr>
      <w:r w:rsidRPr="006C4C2E">
        <w:t xml:space="preserve">SGs with Alloy 600 tubes should receive a review as described in this section every </w:t>
      </w:r>
      <w:r w:rsidR="008E7565" w:rsidRPr="006C4C2E">
        <w:t>SG examination</w:t>
      </w:r>
      <w:r w:rsidRPr="006C4C2E">
        <w:t xml:space="preserve"> outage.</w:t>
      </w:r>
      <w:r w:rsidR="003A0287" w:rsidRPr="006C4C2E">
        <w:t xml:space="preserve"> </w:t>
      </w:r>
      <w:r w:rsidRPr="006C4C2E">
        <w:t>SGs with Alloy 690 tubes</w:t>
      </w:r>
      <w:r w:rsidR="00AD673E" w:rsidRPr="006C4C2E">
        <w:t xml:space="preserve"> may not </w:t>
      </w:r>
      <w:r w:rsidR="009D7DB0" w:rsidRPr="006C4C2E">
        <w:t>need</w:t>
      </w:r>
      <w:r w:rsidRPr="006C4C2E">
        <w:t xml:space="preserve"> this review unless considerable inservice time (e.g., </w:t>
      </w:r>
      <w:r w:rsidR="002D3CEB" w:rsidRPr="006C4C2E">
        <w:t>more</w:t>
      </w:r>
      <w:r w:rsidR="00AD673E" w:rsidRPr="006C4C2E">
        <w:t xml:space="preserve"> than </w:t>
      </w:r>
      <w:r w:rsidRPr="006C4C2E">
        <w:t>15</w:t>
      </w:r>
      <w:r w:rsidR="00AD673E" w:rsidRPr="006C4C2E">
        <w:t> </w:t>
      </w:r>
      <w:r w:rsidRPr="006C4C2E">
        <w:t>y</w:t>
      </w:r>
      <w:r w:rsidR="003A0287" w:rsidRPr="006C4C2E">
        <w:t>ea</w:t>
      </w:r>
      <w:r w:rsidRPr="006C4C2E">
        <w:t>rs since beginning commercial operation (or SG replacement, as</w:t>
      </w:r>
      <w:r w:rsidR="0001060C" w:rsidRPr="006C4C2E">
        <w:t xml:space="preserve"> a</w:t>
      </w:r>
      <w:r w:rsidRPr="006C4C2E">
        <w:t>ppropriate</w:t>
      </w:r>
      <w:r w:rsidR="00DC5B11" w:rsidRPr="006C4C2E">
        <w:t>)</w:t>
      </w:r>
      <w:r w:rsidRPr="006C4C2E">
        <w:t xml:space="preserve"> and more than </w:t>
      </w:r>
      <w:r w:rsidR="00DC5B11" w:rsidRPr="006C4C2E">
        <w:t>two</w:t>
      </w:r>
      <w:r w:rsidRPr="006C4C2E">
        <w:t xml:space="preserve"> operating cycles since the last NRC inspection of the licensee’s SG inspection activities) or other factors discussed below apply.</w:t>
      </w:r>
    </w:p>
    <w:p w14:paraId="54EFB12B" w14:textId="515AE61A" w:rsidR="00B61FE1" w:rsidRPr="006C4C2E" w:rsidRDefault="00C508E4" w:rsidP="001D5C69">
      <w:pPr>
        <w:pStyle w:val="BodyText3"/>
      </w:pPr>
      <w:r w:rsidRPr="006C4C2E">
        <w:t>The following conditions may be a reason to increase the scope or depth of this inspection:</w:t>
      </w:r>
    </w:p>
    <w:p w14:paraId="0A6CB29D" w14:textId="545F416E" w:rsidR="00B61FE1" w:rsidRPr="006C4C2E" w:rsidRDefault="00255AFA" w:rsidP="00C7423F">
      <w:pPr>
        <w:pStyle w:val="ListBullet3"/>
      </w:pPr>
      <w:r w:rsidRPr="006C4C2E">
        <w:lastRenderedPageBreak/>
        <w:t xml:space="preserve">a </w:t>
      </w:r>
      <w:r w:rsidR="00AD673E" w:rsidRPr="006C4C2E">
        <w:t>d</w:t>
      </w:r>
      <w:r w:rsidR="000420FE" w:rsidRPr="006C4C2E">
        <w:t>eteriorating SG tube material condition as evidenced by a significant increase in the number of flaws reported by the licensee during the previous SG tube examinations or an underprediction of the number or severity of flaws</w:t>
      </w:r>
      <w:r w:rsidR="00740440" w:rsidRPr="006C4C2E">
        <w:t xml:space="preserve"> (based on information </w:t>
      </w:r>
      <w:r w:rsidR="000420FE" w:rsidRPr="006C4C2E">
        <w:t xml:space="preserve">obtained from the licensee’s most recent SG inspection summary report or </w:t>
      </w:r>
      <w:r w:rsidR="00AD673E" w:rsidRPr="006C4C2E">
        <w:t xml:space="preserve">its </w:t>
      </w:r>
      <w:r w:rsidR="000420FE" w:rsidRPr="006C4C2E">
        <w:t>operational assessment</w:t>
      </w:r>
      <w:r w:rsidR="00740440" w:rsidRPr="006C4C2E">
        <w:t>)</w:t>
      </w:r>
    </w:p>
    <w:p w14:paraId="15AFBB5E" w14:textId="56BCB3D3" w:rsidR="00B61FE1" w:rsidRPr="006C4C2E" w:rsidRDefault="00AD673E" w:rsidP="00C7423F">
      <w:pPr>
        <w:pStyle w:val="ListBullet3"/>
      </w:pPr>
      <w:r w:rsidRPr="006C4C2E">
        <w:t>u</w:t>
      </w:r>
      <w:r w:rsidR="001F2DD8" w:rsidRPr="006C4C2E">
        <w:t xml:space="preserve">nmet </w:t>
      </w:r>
      <w:r w:rsidR="000420FE" w:rsidRPr="006C4C2E">
        <w:t>SG tube performance criteria (i.e.,</w:t>
      </w:r>
      <w:r w:rsidRPr="006C4C2E">
        <w:t> </w:t>
      </w:r>
      <w:r w:rsidR="000420FE" w:rsidRPr="006C4C2E">
        <w:t>operational leakage, structural integrity, or accident leakage) during the previous operating cycle</w:t>
      </w:r>
    </w:p>
    <w:p w14:paraId="3759DCD0" w14:textId="28CCB46B" w:rsidR="00B61FE1" w:rsidRPr="006C4C2E" w:rsidRDefault="000420FE" w:rsidP="00C7423F">
      <w:pPr>
        <w:pStyle w:val="ListBullet3"/>
      </w:pPr>
      <w:r w:rsidRPr="006C4C2E">
        <w:t>PWRs with a history of primary-to-secondary leakage</w:t>
      </w:r>
      <w:r w:rsidR="00255AFA" w:rsidRPr="006C4C2E">
        <w:t xml:space="preserve"> (e.g., </w:t>
      </w:r>
      <w:r w:rsidR="00740440" w:rsidRPr="006C4C2E">
        <w:t>more than</w:t>
      </w:r>
      <w:r w:rsidR="00255AFA" w:rsidRPr="006C4C2E">
        <w:t xml:space="preserve"> 3 gallons per day)</w:t>
      </w:r>
      <w:r w:rsidRPr="006C4C2E">
        <w:t xml:space="preserve"> during the previous operating cycle</w:t>
      </w:r>
    </w:p>
    <w:p w14:paraId="74E5C1AC" w14:textId="5DBD3FEF" w:rsidR="00B61FE1" w:rsidRPr="006C4C2E" w:rsidRDefault="00255AFA" w:rsidP="00C7423F">
      <w:pPr>
        <w:pStyle w:val="ListBullet3"/>
      </w:pPr>
      <w:r w:rsidRPr="006C4C2E">
        <w:t xml:space="preserve">a </w:t>
      </w:r>
      <w:r w:rsidR="00405EA1" w:rsidRPr="006C4C2E">
        <w:t>r</w:t>
      </w:r>
      <w:r w:rsidR="000420FE" w:rsidRPr="006C4C2E">
        <w:t>eported potential degraded condition (e.g.,</w:t>
      </w:r>
      <w:r w:rsidR="00405EA1" w:rsidRPr="006C4C2E">
        <w:t> </w:t>
      </w:r>
      <w:r w:rsidR="005714FC" w:rsidRPr="006C4C2E">
        <w:t xml:space="preserve">through </w:t>
      </w:r>
      <w:r w:rsidR="000420FE" w:rsidRPr="006C4C2E">
        <w:t xml:space="preserve">NRC and industry information notices) </w:t>
      </w:r>
      <w:r w:rsidR="00405EA1" w:rsidRPr="006C4C2E">
        <w:t>resulting from</w:t>
      </w:r>
      <w:r w:rsidR="000420FE" w:rsidRPr="006C4C2E">
        <w:t xml:space="preserve"> </w:t>
      </w:r>
      <w:r w:rsidR="00405EA1" w:rsidRPr="006C4C2E">
        <w:t xml:space="preserve">the </w:t>
      </w:r>
      <w:r w:rsidR="000420FE" w:rsidRPr="006C4C2E">
        <w:t>SG design, water chemistry, material properties, or newly identified degradation mechanisms</w:t>
      </w:r>
    </w:p>
    <w:p w14:paraId="6F6F5E6B" w14:textId="2B8D56F8" w:rsidR="008E7565" w:rsidRPr="00635294" w:rsidRDefault="008E7565" w:rsidP="00696350">
      <w:pPr>
        <w:pStyle w:val="BodyText3"/>
      </w:pPr>
      <w:r w:rsidRPr="006C4C2E">
        <w:t xml:space="preserve">If none of these factors above apply, complete </w:t>
      </w:r>
      <w:r w:rsidR="00C47498" w:rsidRPr="006C4C2E">
        <w:t xml:space="preserve">the </w:t>
      </w:r>
      <w:r w:rsidRPr="006C4C2E">
        <w:t>steps</w:t>
      </w:r>
      <w:r w:rsidR="00C47498" w:rsidRPr="006C4C2E">
        <w:t xml:space="preserve"> in Sections </w:t>
      </w:r>
      <w:r w:rsidRPr="006C4C2E">
        <w:t>03.0</w:t>
      </w:r>
      <w:ins w:id="61" w:author="Author">
        <w:r w:rsidR="003405BA" w:rsidRPr="006C4C2E">
          <w:t>4</w:t>
        </w:r>
      </w:ins>
      <w:r w:rsidR="0017613F" w:rsidRPr="006C4C2E">
        <w:t>.</w:t>
      </w:r>
      <w:r w:rsidRPr="006C4C2E">
        <w:t xml:space="preserve">1, </w:t>
      </w:r>
      <w:r w:rsidR="00C47498" w:rsidRPr="006C4C2E">
        <w:t>03.0</w:t>
      </w:r>
      <w:ins w:id="62" w:author="Author">
        <w:r w:rsidR="003405BA" w:rsidRPr="006C4C2E">
          <w:t>4</w:t>
        </w:r>
      </w:ins>
      <w:r w:rsidR="00C47498" w:rsidRPr="006C4C2E">
        <w:t>.</w:t>
      </w:r>
      <w:r w:rsidRPr="006C4C2E">
        <w:t xml:space="preserve">3, </w:t>
      </w:r>
      <w:r w:rsidR="00C47498" w:rsidRPr="006C4C2E">
        <w:t>03.0</w:t>
      </w:r>
      <w:ins w:id="63" w:author="Author">
        <w:r w:rsidR="003405BA" w:rsidRPr="006C4C2E">
          <w:t>4</w:t>
        </w:r>
      </w:ins>
      <w:r w:rsidR="00C47498" w:rsidRPr="006C4C2E">
        <w:t>.</w:t>
      </w:r>
      <w:r w:rsidRPr="006C4C2E">
        <w:t xml:space="preserve">4, </w:t>
      </w:r>
      <w:r w:rsidR="00C47498" w:rsidRPr="006C4C2E">
        <w:t>03.0</w:t>
      </w:r>
      <w:ins w:id="64" w:author="Author">
        <w:r w:rsidR="003405BA" w:rsidRPr="006C4C2E">
          <w:t>4</w:t>
        </w:r>
      </w:ins>
      <w:r w:rsidR="00C47498" w:rsidRPr="006C4C2E">
        <w:t>.</w:t>
      </w:r>
      <w:r w:rsidRPr="006C4C2E">
        <w:t xml:space="preserve">7(a), </w:t>
      </w:r>
      <w:r w:rsidR="00C47498" w:rsidRPr="006C4C2E">
        <w:t>03.0</w:t>
      </w:r>
      <w:ins w:id="65" w:author="Author">
        <w:r w:rsidR="003405BA" w:rsidRPr="006C4C2E">
          <w:t>4</w:t>
        </w:r>
      </w:ins>
      <w:r w:rsidR="00C47498" w:rsidRPr="006C4C2E">
        <w:t>.</w:t>
      </w:r>
      <w:r w:rsidRPr="006C4C2E">
        <w:t xml:space="preserve">8, </w:t>
      </w:r>
      <w:r w:rsidR="00C47498" w:rsidRPr="006C4C2E">
        <w:t>03.0</w:t>
      </w:r>
      <w:ins w:id="66" w:author="Author">
        <w:r w:rsidR="003405BA" w:rsidRPr="006C4C2E">
          <w:t>4</w:t>
        </w:r>
      </w:ins>
      <w:r w:rsidR="00C47498" w:rsidRPr="006C4C2E">
        <w:t>.</w:t>
      </w:r>
      <w:r w:rsidRPr="006C4C2E">
        <w:t xml:space="preserve">9, </w:t>
      </w:r>
      <w:r w:rsidR="00C47498" w:rsidRPr="006C4C2E">
        <w:t>03.0</w:t>
      </w:r>
      <w:ins w:id="67" w:author="Author">
        <w:r w:rsidR="003405BA" w:rsidRPr="006C4C2E">
          <w:t>4</w:t>
        </w:r>
      </w:ins>
      <w:r w:rsidR="00C47498" w:rsidRPr="006C4C2E">
        <w:t>.</w:t>
      </w:r>
      <w:r w:rsidRPr="006C4C2E">
        <w:t xml:space="preserve">10, </w:t>
      </w:r>
      <w:r w:rsidR="00C47498" w:rsidRPr="006C4C2E">
        <w:t>03.0</w:t>
      </w:r>
      <w:ins w:id="68" w:author="Author">
        <w:r w:rsidR="003405BA" w:rsidRPr="006C4C2E">
          <w:t>4</w:t>
        </w:r>
      </w:ins>
      <w:r w:rsidR="00C47498" w:rsidRPr="006C4C2E">
        <w:t>.</w:t>
      </w:r>
      <w:r w:rsidRPr="006C4C2E">
        <w:t xml:space="preserve">11, and </w:t>
      </w:r>
      <w:r w:rsidR="00C47498" w:rsidRPr="006C4C2E">
        <w:t>03.0</w:t>
      </w:r>
      <w:ins w:id="69" w:author="Author">
        <w:r w:rsidR="003405BA" w:rsidRPr="006C4C2E">
          <w:t>4</w:t>
        </w:r>
      </w:ins>
      <w:r w:rsidR="00C47498" w:rsidRPr="006C4C2E">
        <w:t>.</w:t>
      </w:r>
      <w:r w:rsidRPr="006C4C2E">
        <w:t>12.</w:t>
      </w:r>
    </w:p>
    <w:p w14:paraId="773C9644" w14:textId="027471E8" w:rsidR="00B61FE1" w:rsidRPr="006C4C2E" w:rsidRDefault="00B251D6" w:rsidP="00696350">
      <w:pPr>
        <w:pStyle w:val="BodyText3"/>
      </w:pPr>
      <w:r w:rsidRPr="006C4C2E">
        <w:t>Notify NRR</w:t>
      </w:r>
      <w:r w:rsidR="00EB23EA" w:rsidRPr="006C4C2E">
        <w:t>/DMLR</w:t>
      </w:r>
      <w:r w:rsidR="004554DA" w:rsidRPr="006C4C2E">
        <w:t xml:space="preserve"> </w:t>
      </w:r>
      <w:r w:rsidRPr="006C4C2E">
        <w:t xml:space="preserve">when any of the specific situations listed in </w:t>
      </w:r>
      <w:r w:rsidR="000420FE" w:rsidRPr="006C4C2E">
        <w:t>Attachment</w:t>
      </w:r>
      <w:r w:rsidR="00532F5D" w:rsidRPr="006C4C2E">
        <w:t> </w:t>
      </w:r>
      <w:r w:rsidR="008E7565" w:rsidRPr="006C4C2E">
        <w:t>1</w:t>
      </w:r>
      <w:r w:rsidR="000420FE" w:rsidRPr="006C4C2E">
        <w:t xml:space="preserve"> </w:t>
      </w:r>
      <w:r w:rsidRPr="006C4C2E">
        <w:t>occur.</w:t>
      </w:r>
      <w:r w:rsidR="000420FE" w:rsidRPr="006C4C2E">
        <w:t xml:space="preserve"> </w:t>
      </w:r>
      <w:r w:rsidRPr="006C4C2E">
        <w:t>Additionally, inspectors are encouraged to contact</w:t>
      </w:r>
      <w:r w:rsidR="00532F5D" w:rsidRPr="006C4C2E">
        <w:t xml:space="preserve"> the</w:t>
      </w:r>
      <w:r w:rsidRPr="006C4C2E">
        <w:t xml:space="preserve"> NRR</w:t>
      </w:r>
      <w:r w:rsidR="00EB23EA" w:rsidRPr="006C4C2E">
        <w:t>/DMLR</w:t>
      </w:r>
      <w:r w:rsidRPr="006C4C2E">
        <w:t xml:space="preserve"> when unexpected situations arise or when they need technical support.</w:t>
      </w:r>
    </w:p>
    <w:p w14:paraId="265C73FE" w14:textId="0C6F7D2A" w:rsidR="00B61FE1" w:rsidRPr="006C4C2E" w:rsidRDefault="00FD6A09" w:rsidP="00696350">
      <w:pPr>
        <w:pStyle w:val="BodyText3"/>
      </w:pPr>
      <w:r w:rsidRPr="006C4C2E">
        <w:t xml:space="preserve">In preparation for SG tube </w:t>
      </w:r>
      <w:r w:rsidR="000420FE" w:rsidRPr="006C4C2E">
        <w:t>inspection</w:t>
      </w:r>
      <w:r w:rsidRPr="006C4C2E">
        <w:t>s</w:t>
      </w:r>
      <w:r w:rsidR="000420FE" w:rsidRPr="006C4C2E">
        <w:t>, contact NRR</w:t>
      </w:r>
      <w:r w:rsidR="00EB23EA" w:rsidRPr="006C4C2E">
        <w:t>/DMLR</w:t>
      </w:r>
      <w:r w:rsidRPr="006C4C2E">
        <w:t xml:space="preserve"> </w:t>
      </w:r>
      <w:r w:rsidR="000420FE" w:rsidRPr="006C4C2E">
        <w:t xml:space="preserve">to determine </w:t>
      </w:r>
      <w:r w:rsidRPr="006C4C2E">
        <w:t xml:space="preserve">whether additional </w:t>
      </w:r>
      <w:r w:rsidR="000420FE" w:rsidRPr="006C4C2E">
        <w:t>review</w:t>
      </w:r>
      <w:r w:rsidRPr="006C4C2E">
        <w:t xml:space="preserve">s </w:t>
      </w:r>
      <w:r w:rsidR="00F76764" w:rsidRPr="006C4C2E">
        <w:t xml:space="preserve">and focus </w:t>
      </w:r>
      <w:r w:rsidRPr="006C4C2E">
        <w:t>are warranted</w:t>
      </w:r>
      <w:r w:rsidR="000420FE" w:rsidRPr="006C4C2E">
        <w:t xml:space="preserve">. </w:t>
      </w:r>
      <w:r w:rsidRPr="006C4C2E">
        <w:t>C</w:t>
      </w:r>
      <w:r w:rsidR="000420FE" w:rsidRPr="006C4C2E">
        <w:t xml:space="preserve">onsider reviewing the licensee’s commitments in response to </w:t>
      </w:r>
      <w:r w:rsidR="00A76864" w:rsidRPr="006C4C2E">
        <w:t xml:space="preserve">GL 97-05 and </w:t>
      </w:r>
      <w:r w:rsidR="00532F5D" w:rsidRPr="006C4C2E">
        <w:t>GL </w:t>
      </w:r>
      <w:r w:rsidR="00A76864" w:rsidRPr="006C4C2E">
        <w:t>97</w:t>
      </w:r>
      <w:r w:rsidR="00532F5D" w:rsidRPr="006C4C2E">
        <w:noBreakHyphen/>
      </w:r>
      <w:r w:rsidR="00A76864" w:rsidRPr="006C4C2E">
        <w:t>06</w:t>
      </w:r>
      <w:r w:rsidR="00532F5D" w:rsidRPr="006C4C2E">
        <w:t>, “Degradation of Steam Generator Internals,” dated December 30, 1997,</w:t>
      </w:r>
      <w:r w:rsidRPr="006C4C2E">
        <w:t xml:space="preserve"> and the </w:t>
      </w:r>
      <w:r w:rsidR="000420FE" w:rsidRPr="006C4C2E">
        <w:t xml:space="preserve">most recent SG inspection summary report. </w:t>
      </w:r>
      <w:r w:rsidRPr="006C4C2E">
        <w:t>C</w:t>
      </w:r>
      <w:r w:rsidR="000420FE" w:rsidRPr="006C4C2E">
        <w:t xml:space="preserve">onsider reviewing NRC generic communications, such as relevant information notices and regulatory information summaries. </w:t>
      </w:r>
      <w:r w:rsidRPr="006C4C2E">
        <w:t xml:space="preserve">Become </w:t>
      </w:r>
      <w:r w:rsidR="000420FE" w:rsidRPr="006C4C2E">
        <w:t xml:space="preserve">familiar with the industry </w:t>
      </w:r>
      <w:r w:rsidRPr="006C4C2E">
        <w:t>SG</w:t>
      </w:r>
      <w:r w:rsidR="000420FE" w:rsidRPr="006C4C2E">
        <w:t xml:space="preserve"> program in Nuclear Energy Institute 97-06</w:t>
      </w:r>
      <w:r w:rsidR="00325C1D" w:rsidRPr="006C4C2E">
        <w:t>, “Steam Generator Program Guidelines,”</w:t>
      </w:r>
      <w:r w:rsidR="000420FE" w:rsidRPr="006C4C2E">
        <w:t xml:space="preserve"> and several related EPRI reports. The EPRI guidelines referenced may not constitute NRC requirements or commitments (depending on the plant</w:t>
      </w:r>
      <w:r w:rsidR="00172A9D" w:rsidRPr="006C4C2E">
        <w:noBreakHyphen/>
      </w:r>
      <w:r w:rsidR="000420FE" w:rsidRPr="006C4C2E">
        <w:t xml:space="preserve">specific details of the licensee’s SG </w:t>
      </w:r>
      <w:r w:rsidR="00325C1D" w:rsidRPr="006C4C2E">
        <w:t>p</w:t>
      </w:r>
      <w:r w:rsidR="000420FE" w:rsidRPr="006C4C2E">
        <w:t>rogram)</w:t>
      </w:r>
      <w:r w:rsidR="00325C1D" w:rsidRPr="006C4C2E">
        <w:t>,</w:t>
      </w:r>
      <w:r w:rsidR="000420FE" w:rsidRPr="006C4C2E">
        <w:t xml:space="preserve"> and </w:t>
      </w:r>
      <w:r w:rsidR="00325C1D" w:rsidRPr="006C4C2E">
        <w:t xml:space="preserve">the licensee may use </w:t>
      </w:r>
      <w:r w:rsidR="000420FE" w:rsidRPr="006C4C2E">
        <w:t xml:space="preserve">technically acceptable alternative methods. If the licensee has deviated from the EPRI guidelines, </w:t>
      </w:r>
      <w:r w:rsidR="00946C9E" w:rsidRPr="006C4C2E">
        <w:t xml:space="preserve">it should document </w:t>
      </w:r>
      <w:r w:rsidR="000420FE" w:rsidRPr="006C4C2E">
        <w:t>the basis for the deviation. Although the guidelines represent an improvement over practices followed in the past, use of the guidelines alone may not ensure that the regulations will be satisfied.</w:t>
      </w:r>
    </w:p>
    <w:p w14:paraId="373C9D8B" w14:textId="7F8FF8EC" w:rsidR="00B61FE1" w:rsidRPr="006C4C2E" w:rsidRDefault="000420FE" w:rsidP="00696350">
      <w:pPr>
        <w:pStyle w:val="BodyText3"/>
      </w:pPr>
      <w:r w:rsidRPr="006C4C2E">
        <w:t xml:space="preserve">Periodically, for plants that have SGs with active degradation or other SG issues, </w:t>
      </w:r>
      <w:r w:rsidR="00946C9E" w:rsidRPr="006C4C2E">
        <w:t xml:space="preserve">the </w:t>
      </w:r>
      <w:r w:rsidRPr="006C4C2E">
        <w:t>NRR</w:t>
      </w:r>
      <w:r w:rsidR="00EB23EA" w:rsidRPr="006C4C2E">
        <w:t>/DMLR</w:t>
      </w:r>
      <w:r w:rsidRPr="006C4C2E">
        <w:t xml:space="preserve"> staff will conduct a conference call with the licensee to discuss SG tube examination activities. </w:t>
      </w:r>
      <w:r w:rsidR="003E10D5" w:rsidRPr="006C4C2E">
        <w:t xml:space="preserve">When possible, </w:t>
      </w:r>
      <w:r w:rsidRPr="006C4C2E">
        <w:t xml:space="preserve">participate in </w:t>
      </w:r>
      <w:r w:rsidR="003E10D5" w:rsidRPr="006C4C2E">
        <w:t xml:space="preserve">any </w:t>
      </w:r>
      <w:r w:rsidR="00830871" w:rsidRPr="006C4C2E">
        <w:t>NRR</w:t>
      </w:r>
      <w:r w:rsidR="00EB23EA" w:rsidRPr="006C4C2E">
        <w:t>/DMLR</w:t>
      </w:r>
      <w:r w:rsidR="00830871" w:rsidRPr="006C4C2E">
        <w:t xml:space="preserve"> scheduled </w:t>
      </w:r>
      <w:r w:rsidRPr="006C4C2E">
        <w:t xml:space="preserve">conference calls </w:t>
      </w:r>
      <w:r w:rsidR="003E10D5" w:rsidRPr="006C4C2E">
        <w:t xml:space="preserve">between </w:t>
      </w:r>
      <w:r w:rsidR="00830871" w:rsidRPr="006C4C2E">
        <w:t xml:space="preserve">the </w:t>
      </w:r>
      <w:r w:rsidR="003E10D5" w:rsidRPr="006C4C2E">
        <w:t xml:space="preserve">NRC and </w:t>
      </w:r>
      <w:r w:rsidR="00946C9E" w:rsidRPr="006C4C2E">
        <w:t xml:space="preserve">the </w:t>
      </w:r>
      <w:r w:rsidR="003E10D5" w:rsidRPr="006C4C2E">
        <w:t>licensee</w:t>
      </w:r>
      <w:r w:rsidR="00946C9E" w:rsidRPr="006C4C2E">
        <w:t>’s</w:t>
      </w:r>
      <w:r w:rsidR="003E10D5" w:rsidRPr="006C4C2E">
        <w:t xml:space="preserve"> staff </w:t>
      </w:r>
      <w:r w:rsidR="00830871" w:rsidRPr="006C4C2E">
        <w:t>involving</w:t>
      </w:r>
      <w:r w:rsidR="003E10D5" w:rsidRPr="006C4C2E">
        <w:t xml:space="preserve"> </w:t>
      </w:r>
      <w:r w:rsidR="00747C84" w:rsidRPr="006C4C2E">
        <w:t>SG</w:t>
      </w:r>
      <w:r w:rsidRPr="006C4C2E">
        <w:t xml:space="preserve"> tube examination</w:t>
      </w:r>
      <w:r w:rsidR="00830871" w:rsidRPr="006C4C2E">
        <w:t>s</w:t>
      </w:r>
      <w:r w:rsidRPr="006C4C2E">
        <w:t>. In addition, review summaries from previous conference calls</w:t>
      </w:r>
      <w:r w:rsidR="00747C84" w:rsidRPr="006C4C2E">
        <w:t xml:space="preserve">. </w:t>
      </w:r>
      <w:r w:rsidR="00946C9E" w:rsidRPr="006C4C2E">
        <w:t xml:space="preserve">The </w:t>
      </w:r>
      <w:r w:rsidRPr="006C4C2E">
        <w:t>NRR</w:t>
      </w:r>
      <w:r w:rsidR="00EB23EA" w:rsidRPr="006C4C2E">
        <w:t>/DMLR</w:t>
      </w:r>
      <w:r w:rsidRPr="006C4C2E">
        <w:t xml:space="preserve"> staff</w:t>
      </w:r>
      <w:r w:rsidR="00747C84" w:rsidRPr="006C4C2E">
        <w:t xml:space="preserve"> should be able to identify these summaries</w:t>
      </w:r>
      <w:r w:rsidRPr="006C4C2E">
        <w:t xml:space="preserve">. The information obtained during these calls will </w:t>
      </w:r>
      <w:r w:rsidR="00747C84" w:rsidRPr="006C4C2E">
        <w:t xml:space="preserve">provide </w:t>
      </w:r>
      <w:r w:rsidRPr="006C4C2E">
        <w:t xml:space="preserve">background </w:t>
      </w:r>
      <w:r w:rsidR="00747C84" w:rsidRPr="006C4C2E">
        <w:t xml:space="preserve">and </w:t>
      </w:r>
      <w:r w:rsidR="00946C9E" w:rsidRPr="006C4C2E">
        <w:t xml:space="preserve">will help </w:t>
      </w:r>
      <w:r w:rsidR="00747C84" w:rsidRPr="006C4C2E">
        <w:t xml:space="preserve">in planning </w:t>
      </w:r>
      <w:r w:rsidRPr="006C4C2E">
        <w:t>inspection activities.</w:t>
      </w:r>
    </w:p>
    <w:p w14:paraId="620BCA50" w14:textId="21A1E116" w:rsidR="00B61FE1" w:rsidRPr="006C4C2E" w:rsidRDefault="000420FE" w:rsidP="00207943">
      <w:pPr>
        <w:pStyle w:val="Heading1"/>
      </w:pPr>
      <w:r w:rsidRPr="006C4C2E">
        <w:t>71111.08-0</w:t>
      </w:r>
      <w:r w:rsidR="00253D38" w:rsidRPr="006C4C2E">
        <w:t>4</w:t>
      </w:r>
      <w:r w:rsidRPr="006C4C2E">
        <w:tab/>
        <w:t>REFERENCES</w:t>
      </w:r>
    </w:p>
    <w:p w14:paraId="4774A6A3" w14:textId="77777777" w:rsidR="00B61FE1" w:rsidRPr="006C4C2E" w:rsidRDefault="000420FE" w:rsidP="00DE0F1D">
      <w:pPr>
        <w:pStyle w:val="BodyText2"/>
      </w:pPr>
      <w:r w:rsidRPr="006C4C2E">
        <w:t>10 CFR 50.55a(g)(6)(ii)(D)</w:t>
      </w:r>
    </w:p>
    <w:p w14:paraId="6F0672DC" w14:textId="4D4E0D7E" w:rsidR="003D7B38" w:rsidRPr="006C4C2E" w:rsidRDefault="000420FE" w:rsidP="00DE0F1D">
      <w:pPr>
        <w:pStyle w:val="BodyText2"/>
      </w:pPr>
      <w:r w:rsidRPr="006C4C2E">
        <w:t>ASME Boiler and Pressure Vessel C</w:t>
      </w:r>
      <w:r w:rsidR="0027204B" w:rsidRPr="006C4C2E">
        <w:t>ode</w:t>
      </w:r>
      <w:r w:rsidR="00946C9E" w:rsidRPr="006C4C2E">
        <w:t>,</w:t>
      </w:r>
      <w:r w:rsidR="0027204B" w:rsidRPr="006C4C2E">
        <w:t xml:space="preserve"> Sections</w:t>
      </w:r>
      <w:r w:rsidR="0011713B" w:rsidRPr="006C4C2E">
        <w:t> </w:t>
      </w:r>
      <w:r w:rsidR="0027204B" w:rsidRPr="006C4C2E">
        <w:t xml:space="preserve">III, V, IX, and </w:t>
      </w:r>
      <w:r w:rsidR="001F2DD8" w:rsidRPr="006C4C2E">
        <w:t>X</w:t>
      </w:r>
      <w:r w:rsidR="0027204B" w:rsidRPr="006C4C2E">
        <w:t>I</w:t>
      </w:r>
    </w:p>
    <w:p w14:paraId="2F893F15" w14:textId="1846922E" w:rsidR="00172C92" w:rsidRPr="006C4C2E" w:rsidRDefault="00172C92" w:rsidP="00DE0F1D">
      <w:pPr>
        <w:pStyle w:val="BodyText2"/>
      </w:pPr>
      <w:r w:rsidRPr="006C4C2E">
        <w:lastRenderedPageBreak/>
        <w:t>Cross</w:t>
      </w:r>
      <w:r w:rsidR="00CB44EF" w:rsidRPr="006C4C2E">
        <w:noBreakHyphen/>
      </w:r>
      <w:r w:rsidRPr="006C4C2E">
        <w:t>Reference of Generic Communications to IP 71111.</w:t>
      </w:r>
      <w:r w:rsidR="00D55D31" w:rsidRPr="006C4C2E">
        <w:t>08</w:t>
      </w:r>
      <w:r w:rsidRPr="006C4C2E">
        <w:t xml:space="preserve"> and Inspection Resources</w:t>
      </w:r>
      <w:r w:rsidR="00CB44EF" w:rsidRPr="006C4C2E">
        <w:t xml:space="preserve"> (</w:t>
      </w:r>
      <w:hyperlink r:id="rId13" w:history="1">
        <w:r w:rsidR="00DE199C" w:rsidRPr="006C4C2E">
          <w:rPr>
            <w:rStyle w:val="Hyperlink"/>
          </w:rPr>
          <w:t>http://drupal.nrc.gov/nrr/ope/33992</w:t>
        </w:r>
      </w:hyperlink>
      <w:r w:rsidR="00DE199C" w:rsidRPr="006C4C2E">
        <w:rPr>
          <w:rStyle w:val="Hyperlink"/>
          <w:u w:val="none"/>
        </w:rPr>
        <w:t xml:space="preserve"> </w:t>
      </w:r>
      <w:r w:rsidR="00DE199C" w:rsidRPr="006C4C2E">
        <w:t>(nonpublic)</w:t>
      </w:r>
      <w:r w:rsidR="00CB44EF" w:rsidRPr="006C4C2E">
        <w:t>)</w:t>
      </w:r>
    </w:p>
    <w:p w14:paraId="72763C28" w14:textId="0405A42F" w:rsidR="00172C92" w:rsidRPr="006C4C2E" w:rsidRDefault="00453EC7" w:rsidP="00DE0F1D">
      <w:pPr>
        <w:pStyle w:val="BodyText2"/>
      </w:pPr>
      <w:ins w:id="70" w:author="Author">
        <w:r w:rsidRPr="006C4C2E">
          <w:t>Operating Experience &amp; Generic Communication Hub (</w:t>
        </w:r>
        <w:proofErr w:type="spellStart"/>
        <w:r w:rsidRPr="006C4C2E">
          <w:t>OpE</w:t>
        </w:r>
        <w:proofErr w:type="spellEnd"/>
        <w:r w:rsidRPr="006C4C2E">
          <w:t xml:space="preserve"> Hub)</w:t>
        </w:r>
      </w:ins>
      <w:r w:rsidR="00CB44EF" w:rsidRPr="006C4C2E">
        <w:t xml:space="preserve"> (</w:t>
      </w:r>
      <w:ins w:id="71" w:author="Author">
        <w:r w:rsidR="00FE08CA" w:rsidRPr="006C4C2E">
          <w:fldChar w:fldCharType="begin"/>
        </w:r>
        <w:r w:rsidR="00FE08CA" w:rsidRPr="006C4C2E">
          <w:instrText xml:space="preserve"> HYPERLINK "https://usnrc.sharepoint.com/teams/NRR-Operating-Experience-Branch/OpE%20Hub/index.aspx" </w:instrText>
        </w:r>
        <w:r w:rsidR="00FE08CA" w:rsidRPr="006C4C2E">
          <w:fldChar w:fldCharType="separate"/>
        </w:r>
        <w:r w:rsidR="00FE08CA" w:rsidRPr="006C4C2E">
          <w:rPr>
            <w:rStyle w:val="Hyperlink"/>
          </w:rPr>
          <w:t>https://usnrc.sharepoint.com/teams/NRR-Operating-Experience-Branch/OpE%20Hub/index.aspx</w:t>
        </w:r>
        <w:r w:rsidR="00FE08CA" w:rsidRPr="006C4C2E">
          <w:fldChar w:fldCharType="end"/>
        </w:r>
      </w:ins>
      <w:r w:rsidRPr="006C4C2E">
        <w:t>)</w:t>
      </w:r>
      <w:r w:rsidR="00FE08CA" w:rsidRPr="006C4C2E">
        <w:t xml:space="preserve"> </w:t>
      </w:r>
      <w:del w:id="72" w:author="Author">
        <w:r w:rsidR="006C2948" w:rsidRPr="006C4C2E" w:rsidDel="00453EC7">
          <w:fldChar w:fldCharType="begin"/>
        </w:r>
        <w:r w:rsidR="006C2948" w:rsidRPr="006C4C2E" w:rsidDel="00453EC7">
          <w:delInstrText xml:space="preserve"> HYPERLINK "http://drupal.nrc.gov/nrr/ope%20" </w:delInstrText>
        </w:r>
        <w:r w:rsidR="005002CE">
          <w:fldChar w:fldCharType="separate"/>
        </w:r>
        <w:r w:rsidR="006C2948" w:rsidRPr="006C4C2E" w:rsidDel="00453EC7">
          <w:rPr>
            <w:rStyle w:val="Hyperlink"/>
          </w:rPr>
          <w:fldChar w:fldCharType="end"/>
        </w:r>
      </w:del>
      <w:r w:rsidR="00EE508F" w:rsidRPr="006C4C2E">
        <w:t>(nonpublic)</w:t>
      </w:r>
      <w:r w:rsidR="00CB44EF" w:rsidRPr="006C4C2E">
        <w:t>)</w:t>
      </w:r>
    </w:p>
    <w:p w14:paraId="6336F614" w14:textId="1833D9D3" w:rsidR="003D7B38" w:rsidRPr="006C4C2E" w:rsidRDefault="003D7B38" w:rsidP="00DE0F1D">
      <w:pPr>
        <w:pStyle w:val="BodyText2"/>
      </w:pPr>
      <w:r w:rsidRPr="009D0959">
        <w:t>IHS Codes and Standards</w:t>
      </w:r>
      <w:r w:rsidR="00CB44EF" w:rsidRPr="006C4C2E">
        <w:t xml:space="preserve"> (</w:t>
      </w:r>
      <w:ins w:id="73" w:author="Author">
        <w:r w:rsidR="00453EC7" w:rsidRPr="006C4C2E">
          <w:fldChar w:fldCharType="begin"/>
        </w:r>
        <w:r w:rsidR="00453EC7" w:rsidRPr="006C4C2E">
          <w:instrText xml:space="preserve"> HYPERLINK "https://intranet.nrc.gov/tech-lib/35764" </w:instrText>
        </w:r>
        <w:r w:rsidR="00453EC7" w:rsidRPr="006C4C2E">
          <w:fldChar w:fldCharType="separate"/>
        </w:r>
        <w:r w:rsidR="00453EC7" w:rsidRPr="006C4C2E">
          <w:rPr>
            <w:rStyle w:val="Hyperlink"/>
          </w:rPr>
          <w:t>https://intranet.nrc.gov/tech-lib/35764</w:t>
        </w:r>
        <w:r w:rsidR="00453EC7" w:rsidRPr="006C4C2E">
          <w:fldChar w:fldCharType="end"/>
        </w:r>
        <w:r w:rsidR="00453EC7" w:rsidRPr="006C4C2E">
          <w:t>) (</w:t>
        </w:r>
      </w:ins>
      <w:r w:rsidR="00CC119F" w:rsidRPr="006C4C2E">
        <w:t>nonpublic)</w:t>
      </w:r>
      <w:r w:rsidR="00CB44EF" w:rsidRPr="006C4C2E">
        <w:t>)</w:t>
      </w:r>
    </w:p>
    <w:p w14:paraId="4C2E8C3E" w14:textId="3FC2F1D2" w:rsidR="003D7B38" w:rsidRPr="006C4C2E" w:rsidRDefault="006E4A1B" w:rsidP="00DE0F1D">
      <w:pPr>
        <w:pStyle w:val="BodyText2"/>
      </w:pPr>
      <w:r w:rsidRPr="006C4C2E">
        <w:t>NRC Technical Library</w:t>
      </w:r>
      <w:r w:rsidR="00CC119F" w:rsidRPr="006C4C2E">
        <w:t xml:space="preserve"> (available at</w:t>
      </w:r>
      <w:r w:rsidR="00361A7F" w:rsidRPr="006C4C2E">
        <w:t xml:space="preserve"> </w:t>
      </w:r>
      <w:ins w:id="74" w:author="Author">
        <w:r w:rsidR="00453EC7" w:rsidRPr="006C4C2E">
          <w:fldChar w:fldCharType="begin"/>
        </w:r>
        <w:r w:rsidR="00453EC7" w:rsidRPr="006C4C2E">
          <w:instrText xml:space="preserve"> HYPERLINK "https://intranet.nrc.gov/tech-lib" </w:instrText>
        </w:r>
        <w:r w:rsidR="00453EC7" w:rsidRPr="006C4C2E">
          <w:fldChar w:fldCharType="separate"/>
        </w:r>
        <w:r w:rsidR="00453EC7" w:rsidRPr="006C4C2E">
          <w:rPr>
            <w:rStyle w:val="Hyperlink"/>
          </w:rPr>
          <w:t>https://intranet.nrc.gov/tech-lib</w:t>
        </w:r>
        <w:r w:rsidR="00453EC7" w:rsidRPr="006C4C2E">
          <w:fldChar w:fldCharType="end"/>
        </w:r>
        <w:r w:rsidR="00453EC7" w:rsidRPr="006C4C2E">
          <w:t xml:space="preserve">) </w:t>
        </w:r>
      </w:ins>
      <w:r w:rsidR="00CC119F" w:rsidRPr="006C4C2E">
        <w:t>(nonpublic))</w:t>
      </w:r>
    </w:p>
    <w:p w14:paraId="30171AF0" w14:textId="7FCBDF25" w:rsidR="00B61FE1" w:rsidRPr="006C4C2E" w:rsidRDefault="000420FE" w:rsidP="00DE0F1D">
      <w:pPr>
        <w:pStyle w:val="BodyText2"/>
      </w:pPr>
      <w:r w:rsidRPr="006C4C2E">
        <w:t>First Revised Order EA-03-009, “Issuance of Order Establishing Interim Inspection Requirements for Reactor Pressure Vessel Heads at Pressurized Water Reactors</w:t>
      </w:r>
      <w:r w:rsidR="007D5329" w:rsidRPr="006C4C2E">
        <w:t>,”</w:t>
      </w:r>
      <w:r w:rsidRPr="006C4C2E">
        <w:t xml:space="preserve"> February</w:t>
      </w:r>
      <w:r w:rsidR="007D5329" w:rsidRPr="006C4C2E">
        <w:t> </w:t>
      </w:r>
      <w:r w:rsidRPr="006C4C2E">
        <w:t>20,</w:t>
      </w:r>
      <w:r w:rsidR="007D5329" w:rsidRPr="006C4C2E">
        <w:t> </w:t>
      </w:r>
      <w:r w:rsidRPr="006C4C2E">
        <w:t>2004</w:t>
      </w:r>
    </w:p>
    <w:p w14:paraId="4BB624FC" w14:textId="77777777" w:rsidR="00B61FE1" w:rsidRPr="0027204B" w:rsidRDefault="000420FE" w:rsidP="00006F2C">
      <w:pPr>
        <w:pStyle w:val="END"/>
      </w:pPr>
      <w:r w:rsidRPr="0027204B">
        <w:t>END</w:t>
      </w:r>
    </w:p>
    <w:p w14:paraId="25B5C518" w14:textId="77777777" w:rsidR="00B61FE1" w:rsidRPr="006E3EA7" w:rsidRDefault="00B61FE1">
      <w:pPr>
        <w:jc w:val="center"/>
        <w:sectPr w:rsidR="00B61FE1" w:rsidRPr="006E3EA7" w:rsidSect="006760B5">
          <w:footerReference w:type="default" r:id="rId14"/>
          <w:pgSz w:w="12240" w:h="15840"/>
          <w:pgMar w:top="1440" w:right="1440" w:bottom="1440" w:left="1440" w:header="720" w:footer="720" w:gutter="0"/>
          <w:pgNumType w:start="1"/>
          <w:cols w:space="720"/>
          <w:docGrid w:linePitch="299"/>
        </w:sectPr>
      </w:pPr>
    </w:p>
    <w:p w14:paraId="414E6FDD" w14:textId="4CFF8E6E" w:rsidR="00B61FE1" w:rsidRPr="003E7C0C" w:rsidRDefault="00A74867" w:rsidP="00121252">
      <w:pPr>
        <w:pStyle w:val="Attachmenttitle"/>
      </w:pPr>
      <w:r w:rsidRPr="003E7C0C">
        <w:lastRenderedPageBreak/>
        <w:t>Attachment</w:t>
      </w:r>
      <w:r w:rsidR="00696350">
        <w:t xml:space="preserve"> </w:t>
      </w:r>
      <w:r w:rsidRPr="003E7C0C">
        <w:t>1</w:t>
      </w:r>
      <w:ins w:id="75" w:author="Author">
        <w:r w:rsidR="00817120">
          <w:t xml:space="preserve">: </w:t>
        </w:r>
      </w:ins>
      <w:r w:rsidR="00D10F34" w:rsidRPr="003E7C0C">
        <w:t>Steam Generator</w:t>
      </w:r>
      <w:r w:rsidR="000420FE" w:rsidRPr="003E7C0C">
        <w:t xml:space="preserve"> Tube Integrity Issu</w:t>
      </w:r>
      <w:r w:rsidRPr="003E7C0C">
        <w:t>es Requiring Further Evaluation</w:t>
      </w:r>
    </w:p>
    <w:p w14:paraId="4A2E9E0D" w14:textId="62A533FB" w:rsidR="00B61FE1" w:rsidRPr="003E7C0C" w:rsidRDefault="0001060C" w:rsidP="00207943">
      <w:pPr>
        <w:pStyle w:val="BodyText"/>
      </w:pPr>
      <w:r w:rsidRPr="003E7C0C">
        <w:t xml:space="preserve">Promptly contact </w:t>
      </w:r>
      <w:r w:rsidR="00F63A0D" w:rsidRPr="003E7C0C">
        <w:t xml:space="preserve">the </w:t>
      </w:r>
      <w:r w:rsidR="002533B9" w:rsidRPr="003E7C0C">
        <w:t xml:space="preserve">U.S. Nuclear Regulatory Commission’s (NRC’s) </w:t>
      </w:r>
      <w:r w:rsidR="00F63A0D" w:rsidRPr="003E7C0C">
        <w:t>Office of Nuclear Reactor Regulation (</w:t>
      </w:r>
      <w:r w:rsidR="000420FE" w:rsidRPr="003E7C0C">
        <w:t>NRR</w:t>
      </w:r>
      <w:r w:rsidR="00F63A0D" w:rsidRPr="003E7C0C">
        <w:t>)</w:t>
      </w:r>
      <w:r w:rsidR="00C7411A" w:rsidRPr="003E7C0C">
        <w:t>,</w:t>
      </w:r>
      <w:r w:rsidR="00F63A0D" w:rsidRPr="003E7C0C">
        <w:t xml:space="preserve"> Division of </w:t>
      </w:r>
      <w:r w:rsidR="00353B74" w:rsidRPr="00353B74">
        <w:t xml:space="preserve">Materials and License Renewal </w:t>
      </w:r>
      <w:r w:rsidR="00F63A0D" w:rsidRPr="003E7C0C">
        <w:t>(</w:t>
      </w:r>
      <w:r w:rsidR="00353B74">
        <w:t>DMLR</w:t>
      </w:r>
      <w:r w:rsidR="00F63A0D" w:rsidRPr="003E7C0C">
        <w:t>)</w:t>
      </w:r>
      <w:r w:rsidR="00C7411A" w:rsidRPr="003E7C0C">
        <w:t>,</w:t>
      </w:r>
      <w:r w:rsidR="00F63A0D" w:rsidRPr="003E7C0C">
        <w:t xml:space="preserve"> </w:t>
      </w:r>
      <w:r w:rsidR="00434F98" w:rsidRPr="003E7C0C">
        <w:t>upon identification of</w:t>
      </w:r>
      <w:r w:rsidRPr="003E7C0C">
        <w:t xml:space="preserve"> </w:t>
      </w:r>
      <w:r w:rsidR="00B769EC" w:rsidRPr="003E7C0C">
        <w:t xml:space="preserve">any of </w:t>
      </w:r>
      <w:r w:rsidRPr="003E7C0C">
        <w:t>the following situations:</w:t>
      </w:r>
    </w:p>
    <w:p w14:paraId="2D32CE2D" w14:textId="5D0AF7F7" w:rsidR="00B61FE1" w:rsidRPr="00954BAB" w:rsidRDefault="00F63A0D" w:rsidP="007D7C64">
      <w:pPr>
        <w:pStyle w:val="ListBullet2"/>
      </w:pPr>
      <w:r w:rsidRPr="00954BAB">
        <w:t>The s</w:t>
      </w:r>
      <w:r w:rsidR="000420FE" w:rsidRPr="00954BAB">
        <w:t>election of tubes to be in</w:t>
      </w:r>
      <w:r w:rsidRPr="00954BAB">
        <w:t xml:space="preserve"> </w:t>
      </w:r>
      <w:r w:rsidR="000420FE" w:rsidRPr="00954BAB">
        <w:t xml:space="preserve">situ pressure tested is not consistent with </w:t>
      </w:r>
      <w:r w:rsidR="00434F98" w:rsidRPr="00954BAB">
        <w:t xml:space="preserve">the </w:t>
      </w:r>
      <w:r w:rsidRPr="00954BAB">
        <w:t>Electric Power Research Institute</w:t>
      </w:r>
      <w:r w:rsidR="00434F98" w:rsidRPr="00954BAB">
        <w:t>’s</w:t>
      </w:r>
      <w:r w:rsidRPr="00954BAB">
        <w:t xml:space="preserve"> (</w:t>
      </w:r>
      <w:r w:rsidR="000420FE" w:rsidRPr="00954BAB">
        <w:t>EPRI</w:t>
      </w:r>
      <w:r w:rsidR="00434F98" w:rsidRPr="00954BAB">
        <w:t>’s</w:t>
      </w:r>
      <w:r w:rsidRPr="00954BAB">
        <w:t>)</w:t>
      </w:r>
      <w:r w:rsidR="000420FE" w:rsidRPr="00954BAB">
        <w:t xml:space="preserve"> guidance (i.e.,</w:t>
      </w:r>
      <w:r w:rsidRPr="00954BAB">
        <w:t xml:space="preserve"> the </w:t>
      </w:r>
      <w:r w:rsidR="000420FE" w:rsidRPr="00954BAB">
        <w:t xml:space="preserve">number of tubes to be tested, specific tubes to be tested, or </w:t>
      </w:r>
      <w:r w:rsidRPr="00954BAB">
        <w:t xml:space="preserve">nondestructive examination </w:t>
      </w:r>
      <w:r w:rsidR="000420FE" w:rsidRPr="00954BAB">
        <w:t>uncertainty is not consistent with data from EPRI</w:t>
      </w:r>
      <w:r w:rsidR="00434F98" w:rsidRPr="00954BAB">
        <w:t>’s</w:t>
      </w:r>
      <w:r w:rsidR="000420FE" w:rsidRPr="00954BAB">
        <w:t xml:space="preserve"> </w:t>
      </w:r>
      <w:r w:rsidRPr="00954BAB">
        <w:t xml:space="preserve">examination technique specification sheet </w:t>
      </w:r>
      <w:r w:rsidR="000420FE" w:rsidRPr="00954BAB">
        <w:t>or other applicable performance demonstrations).</w:t>
      </w:r>
    </w:p>
    <w:p w14:paraId="07C51B41" w14:textId="2AE6687B" w:rsidR="00B61FE1" w:rsidRPr="00954BAB" w:rsidRDefault="00F63A0D" w:rsidP="007D7C64">
      <w:pPr>
        <w:pStyle w:val="ListBullet2"/>
      </w:pPr>
      <w:r w:rsidRPr="00954BAB">
        <w:t xml:space="preserve">The </w:t>
      </w:r>
      <w:proofErr w:type="gramStart"/>
      <w:r w:rsidRPr="00954BAB">
        <w:t>i</w:t>
      </w:r>
      <w:r w:rsidR="000420FE" w:rsidRPr="00954BAB">
        <w:t>n</w:t>
      </w:r>
      <w:r w:rsidRPr="00954BAB">
        <w:t xml:space="preserve"> </w:t>
      </w:r>
      <w:r w:rsidR="000420FE" w:rsidRPr="00954BAB">
        <w:t>situ</w:t>
      </w:r>
      <w:proofErr w:type="gramEnd"/>
      <w:r w:rsidR="000420FE" w:rsidRPr="00954BAB">
        <w:t xml:space="preserve"> pressure testing of flawed tubes is not successful in reaching the desired test pressure (e.g.,</w:t>
      </w:r>
      <w:r w:rsidRPr="00954BAB">
        <w:t> </w:t>
      </w:r>
      <w:r w:rsidR="000420FE" w:rsidRPr="00954BAB">
        <w:t xml:space="preserve">main steam line break for </w:t>
      </w:r>
      <w:r w:rsidRPr="00954BAB">
        <w:t xml:space="preserve">an </w:t>
      </w:r>
      <w:r w:rsidR="000420FE" w:rsidRPr="00954BAB">
        <w:t>accident</w:t>
      </w:r>
      <w:r w:rsidRPr="00954BAB">
        <w:noBreakHyphen/>
      </w:r>
      <w:r w:rsidR="000420FE" w:rsidRPr="00954BAB">
        <w:t xml:space="preserve">induced leakage, 3 times </w:t>
      </w:r>
      <w:r w:rsidRPr="00954BAB">
        <w:t xml:space="preserve">the </w:t>
      </w:r>
      <w:r w:rsidR="000420FE" w:rsidRPr="00954BAB">
        <w:t xml:space="preserve">normal operating differential pressure and 1.4 times </w:t>
      </w:r>
      <w:r w:rsidRPr="00954BAB">
        <w:t xml:space="preserve">the </w:t>
      </w:r>
      <w:r w:rsidR="000420FE" w:rsidRPr="00954BAB">
        <w:t>main steam line break pressure for burst)</w:t>
      </w:r>
      <w:r w:rsidRPr="00954BAB">
        <w:t xml:space="preserve"> because of </w:t>
      </w:r>
      <w:r w:rsidR="000420FE" w:rsidRPr="00954BAB">
        <w:t>tube failure/leakage or equipment problems/limitations.</w:t>
      </w:r>
    </w:p>
    <w:p w14:paraId="0CAE2D03" w14:textId="644305BB" w:rsidR="00B61FE1" w:rsidRPr="00954BAB" w:rsidRDefault="00F63A0D" w:rsidP="007D7C64">
      <w:pPr>
        <w:pStyle w:val="ListBullet2"/>
      </w:pPr>
      <w:r w:rsidRPr="00954BAB">
        <w:t>The e</w:t>
      </w:r>
      <w:r w:rsidR="000420FE" w:rsidRPr="00954BAB">
        <w:t>stimated size or number of tube flaws detected during the current outage invalidates bounding assumptions from the previous outage operational assessment predictions.</w:t>
      </w:r>
    </w:p>
    <w:p w14:paraId="00C43825" w14:textId="07512930" w:rsidR="00B61FE1" w:rsidRPr="00954BAB" w:rsidRDefault="00F63A0D" w:rsidP="007D7C64">
      <w:pPr>
        <w:pStyle w:val="ListBullet2"/>
      </w:pPr>
      <w:r w:rsidRPr="00954BAB">
        <w:t>T</w:t>
      </w:r>
      <w:r w:rsidR="000420FE" w:rsidRPr="00954BAB">
        <w:t xml:space="preserve">he licensee’s use of depth sizing is inconsistent with </w:t>
      </w:r>
      <w:r w:rsidRPr="00954BAB">
        <w:t xml:space="preserve">its </w:t>
      </w:r>
      <w:r w:rsidR="000420FE" w:rsidRPr="00954BAB">
        <w:t xml:space="preserve">response to </w:t>
      </w:r>
      <w:r w:rsidRPr="00954BAB">
        <w:t>NRC Generic Letter </w:t>
      </w:r>
      <w:r w:rsidR="000420FE" w:rsidRPr="00954BAB">
        <w:t>97</w:t>
      </w:r>
      <w:r w:rsidRPr="00954BAB">
        <w:noBreakHyphen/>
      </w:r>
      <w:r w:rsidR="000420FE" w:rsidRPr="00954BAB">
        <w:t>05</w:t>
      </w:r>
      <w:r w:rsidRPr="00954BAB">
        <w:t>, “Steam Generator Tube Inspection Techniques,” dated December 17, 1997</w:t>
      </w:r>
      <w:r w:rsidR="000420FE" w:rsidRPr="00954BAB">
        <w:t>.</w:t>
      </w:r>
    </w:p>
    <w:p w14:paraId="671BB3A5" w14:textId="1F379DAB" w:rsidR="00B61FE1" w:rsidRPr="00954BAB" w:rsidRDefault="00763FD7" w:rsidP="007D7C64">
      <w:pPr>
        <w:pStyle w:val="ListBullet2"/>
      </w:pPr>
      <w:r w:rsidRPr="00954BAB">
        <w:t>The licensee is using</w:t>
      </w:r>
      <w:r w:rsidR="000420FE" w:rsidRPr="00954BAB">
        <w:t xml:space="preserve"> tube repair criteria or </w:t>
      </w:r>
      <w:r w:rsidRPr="00954BAB">
        <w:t xml:space="preserve">a </w:t>
      </w:r>
      <w:r w:rsidR="000420FE" w:rsidRPr="00954BAB">
        <w:t xml:space="preserve">repair process </w:t>
      </w:r>
      <w:r w:rsidRPr="00954BAB">
        <w:t xml:space="preserve">that </w:t>
      </w:r>
      <w:r w:rsidR="00010446" w:rsidRPr="00954BAB">
        <w:t xml:space="preserve">the NRC </w:t>
      </w:r>
      <w:r w:rsidR="000420FE" w:rsidRPr="00954BAB">
        <w:t>has not reviewed for use at this site (e.g.,</w:t>
      </w:r>
      <w:r w:rsidRPr="00954BAB">
        <w:t> </w:t>
      </w:r>
      <w:r w:rsidR="000420FE" w:rsidRPr="00954BAB">
        <w:t>alternate tube repair criteria or sleeving process).</w:t>
      </w:r>
    </w:p>
    <w:p w14:paraId="018AE9CB" w14:textId="75A001E4" w:rsidR="00B61FE1" w:rsidRPr="00954BAB" w:rsidRDefault="00763FD7" w:rsidP="007D7C64">
      <w:pPr>
        <w:pStyle w:val="ListBullet2"/>
      </w:pPr>
      <w:r w:rsidRPr="00954BAB">
        <w:t>I</w:t>
      </w:r>
      <w:r w:rsidR="000420FE" w:rsidRPr="00954BAB">
        <w:t>nspections or testing do not identify the source of primary</w:t>
      </w:r>
      <w:r w:rsidR="00434F98" w:rsidRPr="00954BAB">
        <w:noBreakHyphen/>
      </w:r>
      <w:r w:rsidR="000420FE" w:rsidRPr="00954BAB">
        <w:t>to</w:t>
      </w:r>
      <w:r w:rsidR="00434F98" w:rsidRPr="00954BAB">
        <w:noBreakHyphen/>
      </w:r>
      <w:r w:rsidR="000420FE" w:rsidRPr="00954BAB">
        <w:t>secondary leakage observed during the previous operating cycle or during plant shutdown.</w:t>
      </w:r>
    </w:p>
    <w:p w14:paraId="79B7C42A" w14:textId="0D723327" w:rsidR="00B61FE1" w:rsidRPr="00954BAB" w:rsidRDefault="00763FD7" w:rsidP="007D7C64">
      <w:pPr>
        <w:pStyle w:val="ListBullet2"/>
      </w:pPr>
      <w:r w:rsidRPr="00954BAB">
        <w:t xml:space="preserve">The licensee identifies </w:t>
      </w:r>
      <w:r w:rsidR="000420FE" w:rsidRPr="00954BAB">
        <w:t xml:space="preserve">new </w:t>
      </w:r>
      <w:r w:rsidRPr="00954BAB">
        <w:t>steam generator (</w:t>
      </w:r>
      <w:r w:rsidR="000420FE" w:rsidRPr="00954BAB">
        <w:t>SG</w:t>
      </w:r>
      <w:r w:rsidRPr="00954BAB">
        <w:t>)</w:t>
      </w:r>
      <w:r w:rsidR="000420FE" w:rsidRPr="00954BAB">
        <w:t xml:space="preserve"> tube degradation mechanisms.</w:t>
      </w:r>
    </w:p>
    <w:p w14:paraId="45A775FA" w14:textId="6162A729" w:rsidR="00B61FE1" w:rsidRPr="00954BAB" w:rsidRDefault="00763FD7" w:rsidP="007D7C64">
      <w:pPr>
        <w:pStyle w:val="ListBullet2"/>
      </w:pPr>
      <w:r w:rsidRPr="00954BAB">
        <w:t>The</w:t>
      </w:r>
      <w:r w:rsidR="000420FE" w:rsidRPr="00954BAB">
        <w:t xml:space="preserve"> licensee reports levels of primary-to-secondary SG tube leakage exceeding </w:t>
      </w:r>
      <w:r w:rsidR="000229B9" w:rsidRPr="00954BAB">
        <w:t>3</w:t>
      </w:r>
      <w:r w:rsidRPr="00954BAB">
        <w:t> gallons per day</w:t>
      </w:r>
      <w:r w:rsidR="000420FE" w:rsidRPr="00954BAB">
        <w:t>.</w:t>
      </w:r>
    </w:p>
    <w:p w14:paraId="1398D601" w14:textId="5AAF0FA2" w:rsidR="00B61FE1" w:rsidRPr="00954BAB" w:rsidRDefault="00763FD7" w:rsidP="007D7C64">
      <w:pPr>
        <w:pStyle w:val="ListBullet2"/>
      </w:pPr>
      <w:r w:rsidRPr="00954BAB">
        <w:t>The</w:t>
      </w:r>
      <w:r w:rsidR="000420FE" w:rsidRPr="00954BAB">
        <w:t xml:space="preserve"> </w:t>
      </w:r>
      <w:r w:rsidRPr="00954BAB">
        <w:t>r</w:t>
      </w:r>
      <w:r w:rsidR="000420FE" w:rsidRPr="00954BAB">
        <w:t xml:space="preserve">egional </w:t>
      </w:r>
      <w:r w:rsidRPr="00954BAB">
        <w:t>o</w:t>
      </w:r>
      <w:r w:rsidR="000420FE" w:rsidRPr="00954BAB">
        <w:t xml:space="preserve">ffice </w:t>
      </w:r>
      <w:r w:rsidRPr="00954BAB">
        <w:t xml:space="preserve">does not have adequate expertise to </w:t>
      </w:r>
      <w:r w:rsidR="000420FE" w:rsidRPr="00954BAB">
        <w:t xml:space="preserve">review eddy current indications data to determine </w:t>
      </w:r>
      <w:r w:rsidRPr="00954BAB">
        <w:t xml:space="preserve">whether </w:t>
      </w:r>
      <w:r w:rsidR="000420FE" w:rsidRPr="00954BAB">
        <w:t xml:space="preserve">proper </w:t>
      </w:r>
      <w:r w:rsidRPr="00954BAB">
        <w:t>eddy current testing</w:t>
      </w:r>
      <w:r w:rsidR="000420FE" w:rsidRPr="00954BAB">
        <w:t xml:space="preserve"> analysis techniques were applied.</w:t>
      </w:r>
    </w:p>
    <w:p w14:paraId="3DF157E7" w14:textId="245062E6" w:rsidR="00B61FE1" w:rsidRPr="00954BAB" w:rsidRDefault="00763FD7" w:rsidP="007D7C64">
      <w:pPr>
        <w:pStyle w:val="ListBullet2"/>
      </w:pPr>
      <w:r w:rsidRPr="00954BAB">
        <w:t>There are i</w:t>
      </w:r>
      <w:r w:rsidR="000420FE" w:rsidRPr="00954BAB">
        <w:t>ndications of fluid-elastic instability in a</w:t>
      </w:r>
      <w:r w:rsidRPr="00954BAB">
        <w:t>n</w:t>
      </w:r>
      <w:r w:rsidR="000420FE" w:rsidRPr="00954BAB">
        <w:t xml:space="preserve"> SG or concerns with excessive deposit buildup that may result in fluid</w:t>
      </w:r>
      <w:r w:rsidRPr="00954BAB">
        <w:noBreakHyphen/>
      </w:r>
      <w:r w:rsidR="000420FE" w:rsidRPr="00954BAB">
        <w:t>elastic instability.</w:t>
      </w:r>
      <w:r w:rsidR="00935FBB" w:rsidRPr="00954BAB">
        <w:t xml:space="preserve"> </w:t>
      </w:r>
      <w:r w:rsidR="00434F98" w:rsidRPr="00954BAB">
        <w:t>Tube vibration induced by f</w:t>
      </w:r>
      <w:r w:rsidR="00425E83" w:rsidRPr="00954BAB">
        <w:t>luid</w:t>
      </w:r>
      <w:r w:rsidR="00434F98" w:rsidRPr="00954BAB">
        <w:noBreakHyphen/>
      </w:r>
      <w:r w:rsidR="00425E83" w:rsidRPr="00954BAB">
        <w:t xml:space="preserve">elastic instability can </w:t>
      </w:r>
      <w:r w:rsidR="00434F98" w:rsidRPr="00954BAB">
        <w:t>cause</w:t>
      </w:r>
      <w:r w:rsidR="00425E83" w:rsidRPr="00954BAB">
        <w:t xml:space="preserve"> excessive tube wear.</w:t>
      </w:r>
    </w:p>
    <w:p w14:paraId="2856A2F1" w14:textId="64023321" w:rsidR="004E0D57" w:rsidRPr="003E7C0C" w:rsidRDefault="004E0D57" w:rsidP="001938D5">
      <w:pPr>
        <w:pStyle w:val="BodyText"/>
      </w:pPr>
      <w:r w:rsidRPr="003E7C0C">
        <w:t xml:space="preserve">Additionally, </w:t>
      </w:r>
      <w:r w:rsidR="00A74867" w:rsidRPr="003E7C0C">
        <w:t>inspectors are encouraged to contact N</w:t>
      </w:r>
      <w:r w:rsidRPr="003E7C0C">
        <w:t>RR</w:t>
      </w:r>
      <w:r w:rsidR="00EB23EA">
        <w:t>/DMLR</w:t>
      </w:r>
      <w:r w:rsidRPr="003E7C0C">
        <w:t xml:space="preserve"> when unexpected situations arise</w:t>
      </w:r>
      <w:r w:rsidR="00A74867" w:rsidRPr="003E7C0C">
        <w:t xml:space="preserve"> or when they need technical support</w:t>
      </w:r>
      <w:r w:rsidRPr="003E7C0C">
        <w:t>.</w:t>
      </w:r>
    </w:p>
    <w:p w14:paraId="6EC607BD" w14:textId="1F9C15C7" w:rsidR="001B7D11" w:rsidRPr="003E7C0C" w:rsidRDefault="001B7D11"/>
    <w:p w14:paraId="199FB980" w14:textId="77777777" w:rsidR="00B61FE1" w:rsidRPr="006E3EA7" w:rsidRDefault="00B61FE1" w:rsidP="00DE02F0">
      <w:pPr>
        <w:sectPr w:rsidR="00B61FE1" w:rsidRPr="006E3EA7" w:rsidSect="004E42FA">
          <w:footerReference w:type="default" r:id="rId15"/>
          <w:pgSz w:w="12240" w:h="15840"/>
          <w:pgMar w:top="1440" w:right="1440" w:bottom="1440" w:left="1440" w:header="720" w:footer="720" w:gutter="0"/>
          <w:pgNumType w:start="1"/>
          <w:cols w:space="720"/>
          <w:docGrid w:linePitch="299"/>
        </w:sectPr>
      </w:pPr>
    </w:p>
    <w:p w14:paraId="67C9FB73" w14:textId="28853C30" w:rsidR="00B61FE1" w:rsidRPr="002F698F" w:rsidRDefault="000420FE" w:rsidP="00121252">
      <w:pPr>
        <w:pStyle w:val="Attachmenttitle"/>
      </w:pPr>
      <w:r w:rsidRPr="002F698F">
        <w:lastRenderedPageBreak/>
        <w:t>A</w:t>
      </w:r>
      <w:r w:rsidR="00A74867" w:rsidRPr="002F698F">
        <w:t>ttachment 2</w:t>
      </w:r>
      <w:ins w:id="76" w:author="Author">
        <w:r w:rsidR="00817120">
          <w:t xml:space="preserve">: </w:t>
        </w:r>
      </w:ins>
      <w:r w:rsidR="00A74867" w:rsidRPr="002F698F">
        <w:t xml:space="preserve">Revision History for </w:t>
      </w:r>
      <w:r w:rsidR="00505A4F" w:rsidRPr="002F698F">
        <w:t>Inspection Procedure</w:t>
      </w:r>
      <w:r w:rsidR="008078A9" w:rsidRPr="002F698F">
        <w:t> </w:t>
      </w:r>
      <w:r w:rsidRPr="002F698F">
        <w:t>71111.08</w:t>
      </w:r>
    </w:p>
    <w:tbl>
      <w:tblPr>
        <w:tblW w:w="129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1773"/>
        <w:gridCol w:w="5757"/>
        <w:gridCol w:w="1596"/>
        <w:gridCol w:w="2238"/>
      </w:tblGrid>
      <w:tr w:rsidR="00BF52E5" w:rsidRPr="002F698F" w14:paraId="6BDF2E4E" w14:textId="77777777" w:rsidTr="007F362A">
        <w:trPr>
          <w:tblHeader/>
        </w:trPr>
        <w:tc>
          <w:tcPr>
            <w:tcW w:w="1596" w:type="dxa"/>
            <w:shd w:val="clear" w:color="auto" w:fill="auto"/>
            <w:tcMar>
              <w:top w:w="58" w:type="dxa"/>
              <w:left w:w="58" w:type="dxa"/>
              <w:bottom w:w="58" w:type="dxa"/>
              <w:right w:w="58" w:type="dxa"/>
            </w:tcMar>
          </w:tcPr>
          <w:p w14:paraId="0B4887EA" w14:textId="23CDA6B8" w:rsidR="00BF52E5" w:rsidRPr="002F698F" w:rsidRDefault="00BF52E5" w:rsidP="00C1289C">
            <w:r w:rsidRPr="00F71151">
              <w:rPr>
                <w:lang w:val="en-CA"/>
              </w:rPr>
              <w:fldChar w:fldCharType="begin"/>
            </w:r>
            <w:r w:rsidRPr="00F71151">
              <w:rPr>
                <w:lang w:val="en-CA"/>
              </w:rPr>
              <w:instrText xml:space="preserve"> SEQ CHAPTER \h \r 1</w:instrText>
            </w:r>
            <w:r w:rsidRPr="00F71151">
              <w:rPr>
                <w:lang w:val="en-CA"/>
              </w:rPr>
              <w:fldChar w:fldCharType="end"/>
            </w:r>
            <w:r w:rsidRPr="002F698F">
              <w:t>Commitment Tracking Number</w:t>
            </w:r>
          </w:p>
        </w:tc>
        <w:tc>
          <w:tcPr>
            <w:tcW w:w="1773" w:type="dxa"/>
            <w:shd w:val="clear" w:color="auto" w:fill="auto"/>
            <w:tcMar>
              <w:top w:w="58" w:type="dxa"/>
              <w:left w:w="58" w:type="dxa"/>
              <w:bottom w:w="58" w:type="dxa"/>
              <w:right w:w="58" w:type="dxa"/>
            </w:tcMar>
          </w:tcPr>
          <w:p w14:paraId="7892D51A" w14:textId="0274FEA0" w:rsidR="00BF52E5" w:rsidRPr="002F698F" w:rsidRDefault="00BF52E5" w:rsidP="00C1289C">
            <w:pPr>
              <w:jc w:val="center"/>
              <w:rPr>
                <w:lang w:val="en-CA"/>
              </w:rPr>
            </w:pPr>
            <w:r w:rsidRPr="002F698F">
              <w:rPr>
                <w:lang w:val="en-CA"/>
              </w:rPr>
              <w:t>Accession Number</w:t>
            </w:r>
          </w:p>
          <w:p w14:paraId="34063005" w14:textId="406B39B3" w:rsidR="00BF52E5" w:rsidRPr="002F698F" w:rsidRDefault="00BF52E5" w:rsidP="00C1289C">
            <w:pPr>
              <w:jc w:val="center"/>
            </w:pPr>
            <w:r w:rsidRPr="00F71151">
              <w:rPr>
                <w:lang w:val="en-CA"/>
              </w:rPr>
              <w:fldChar w:fldCharType="begin"/>
            </w:r>
            <w:r w:rsidRPr="00F71151">
              <w:rPr>
                <w:lang w:val="en-CA"/>
              </w:rPr>
              <w:instrText xml:space="preserve"> SEQ CHAPTER \h \r 1</w:instrText>
            </w:r>
            <w:r w:rsidRPr="00F71151">
              <w:rPr>
                <w:lang w:val="en-CA"/>
              </w:rPr>
              <w:fldChar w:fldCharType="end"/>
            </w:r>
            <w:r w:rsidRPr="002F698F">
              <w:t>Issue Date</w:t>
            </w:r>
          </w:p>
          <w:p w14:paraId="6C6D071B" w14:textId="365B7114" w:rsidR="00BF52E5" w:rsidRPr="002F698F" w:rsidRDefault="00BF52E5" w:rsidP="00C1289C">
            <w:pPr>
              <w:jc w:val="center"/>
            </w:pPr>
            <w:r w:rsidRPr="002F698F">
              <w:t>Change Notice</w:t>
            </w:r>
          </w:p>
        </w:tc>
        <w:tc>
          <w:tcPr>
            <w:tcW w:w="5757" w:type="dxa"/>
            <w:shd w:val="clear" w:color="auto" w:fill="auto"/>
            <w:tcMar>
              <w:top w:w="58" w:type="dxa"/>
              <w:left w:w="58" w:type="dxa"/>
              <w:bottom w:w="58" w:type="dxa"/>
              <w:right w:w="58" w:type="dxa"/>
            </w:tcMar>
          </w:tcPr>
          <w:p w14:paraId="2DB6881A" w14:textId="1E36AC69" w:rsidR="00BF52E5" w:rsidRPr="002F698F" w:rsidRDefault="00BF52E5" w:rsidP="002F698F">
            <w:pPr>
              <w:jc w:val="center"/>
            </w:pPr>
            <w:r w:rsidRPr="00F71151">
              <w:rPr>
                <w:lang w:val="en-CA"/>
              </w:rPr>
              <w:fldChar w:fldCharType="begin"/>
            </w:r>
            <w:r w:rsidRPr="00F71151">
              <w:rPr>
                <w:lang w:val="en-CA"/>
              </w:rPr>
              <w:instrText xml:space="preserve"> SEQ CHAPTER \h \r 1</w:instrText>
            </w:r>
            <w:r w:rsidRPr="00F71151">
              <w:rPr>
                <w:lang w:val="en-CA"/>
              </w:rPr>
              <w:fldChar w:fldCharType="end"/>
            </w:r>
            <w:r w:rsidRPr="002F698F">
              <w:t>Description of Change</w:t>
            </w:r>
          </w:p>
        </w:tc>
        <w:tc>
          <w:tcPr>
            <w:tcW w:w="1596" w:type="dxa"/>
            <w:shd w:val="clear" w:color="auto" w:fill="auto"/>
            <w:tcMar>
              <w:top w:w="58" w:type="dxa"/>
              <w:left w:w="58" w:type="dxa"/>
              <w:bottom w:w="58" w:type="dxa"/>
              <w:right w:w="58" w:type="dxa"/>
            </w:tcMar>
          </w:tcPr>
          <w:p w14:paraId="4E90197F" w14:textId="1B9ECD9A" w:rsidR="00BF52E5" w:rsidRPr="002F698F" w:rsidRDefault="00BF52E5" w:rsidP="00C1289C">
            <w:r w:rsidRPr="002F698F">
              <w:rPr>
                <w:lang w:val="en-CA"/>
              </w:rPr>
              <w:t xml:space="preserve">Description of </w:t>
            </w:r>
            <w:r w:rsidRPr="00F71151">
              <w:rPr>
                <w:lang w:val="en-CA"/>
              </w:rPr>
              <w:fldChar w:fldCharType="begin"/>
            </w:r>
            <w:r w:rsidRPr="00F71151">
              <w:rPr>
                <w:lang w:val="en-CA"/>
              </w:rPr>
              <w:instrText xml:space="preserve"> SEQ CHAPTER \h \r 1</w:instrText>
            </w:r>
            <w:r w:rsidRPr="00F71151">
              <w:rPr>
                <w:lang w:val="en-CA"/>
              </w:rPr>
              <w:fldChar w:fldCharType="end"/>
            </w:r>
            <w:r w:rsidRPr="002F698F">
              <w:t>Training Required and Completion Date</w:t>
            </w:r>
          </w:p>
        </w:tc>
        <w:tc>
          <w:tcPr>
            <w:tcW w:w="2238" w:type="dxa"/>
            <w:shd w:val="clear" w:color="auto" w:fill="auto"/>
            <w:tcMar>
              <w:top w:w="58" w:type="dxa"/>
              <w:left w:w="58" w:type="dxa"/>
              <w:bottom w:w="58" w:type="dxa"/>
              <w:right w:w="58" w:type="dxa"/>
            </w:tcMar>
          </w:tcPr>
          <w:p w14:paraId="092F04FE" w14:textId="2937E3AE" w:rsidR="00BF52E5" w:rsidRPr="002F698F" w:rsidRDefault="00BF52E5" w:rsidP="00C1289C">
            <w:r w:rsidRPr="00F71151">
              <w:rPr>
                <w:lang w:val="en-CA"/>
              </w:rPr>
              <w:fldChar w:fldCharType="begin"/>
            </w:r>
            <w:r w:rsidRPr="00F71151">
              <w:rPr>
                <w:lang w:val="en-CA"/>
              </w:rPr>
              <w:instrText xml:space="preserve"> SEQ CHAPTER \h \r 1</w:instrText>
            </w:r>
            <w:r w:rsidRPr="00F71151">
              <w:rPr>
                <w:lang w:val="en-CA"/>
              </w:rPr>
              <w:fldChar w:fldCharType="end"/>
            </w:r>
            <w:r w:rsidRPr="002F698F">
              <w:t>Comment Resolution and Closed Feedback Form Accession Number (</w:t>
            </w:r>
            <w:proofErr w:type="spellStart"/>
            <w:r w:rsidRPr="002F698F">
              <w:t>Predecisional</w:t>
            </w:r>
            <w:proofErr w:type="spellEnd"/>
            <w:r w:rsidRPr="002F698F">
              <w:t>, Nonpublic Information)</w:t>
            </w:r>
          </w:p>
        </w:tc>
      </w:tr>
      <w:tr w:rsidR="00BB45FF" w:rsidRPr="007507A3" w14:paraId="74664170" w14:textId="77777777" w:rsidTr="007F362A">
        <w:tc>
          <w:tcPr>
            <w:tcW w:w="1596" w:type="dxa"/>
            <w:shd w:val="clear" w:color="auto" w:fill="auto"/>
            <w:tcMar>
              <w:top w:w="58" w:type="dxa"/>
              <w:left w:w="58" w:type="dxa"/>
              <w:bottom w:w="58" w:type="dxa"/>
              <w:right w:w="58" w:type="dxa"/>
            </w:tcMar>
          </w:tcPr>
          <w:p w14:paraId="3CBCA423"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1C7067DA" w14:textId="058C5805" w:rsidR="00BB45FF" w:rsidRDefault="00BB45FF" w:rsidP="00BF52E5">
            <w:r>
              <w:t>04/03/00</w:t>
            </w:r>
          </w:p>
          <w:p w14:paraId="2BF1B9BE" w14:textId="62D42B35" w:rsidR="00BB45FF" w:rsidRPr="007507A3" w:rsidRDefault="00BB45FF" w:rsidP="00BF52E5">
            <w:r>
              <w:t>CN 00-003</w:t>
            </w:r>
          </w:p>
        </w:tc>
        <w:tc>
          <w:tcPr>
            <w:tcW w:w="5757" w:type="dxa"/>
            <w:shd w:val="clear" w:color="auto" w:fill="auto"/>
            <w:tcMar>
              <w:top w:w="58" w:type="dxa"/>
              <w:left w:w="58" w:type="dxa"/>
              <w:bottom w:w="58" w:type="dxa"/>
              <w:right w:w="58" w:type="dxa"/>
            </w:tcMar>
          </w:tcPr>
          <w:p w14:paraId="736F7E7E" w14:textId="0E97A986" w:rsidR="00BB45FF" w:rsidRPr="006E3EA7" w:rsidRDefault="00593109" w:rsidP="00F537AA">
            <w:pPr>
              <w:pStyle w:val="TableParagraph"/>
              <w:spacing w:before="2" w:line="252" w:lineRule="exact"/>
              <w:ind w:left="0" w:right="304"/>
            </w:pPr>
            <w:r w:rsidRPr="007507A3">
              <w:t>71111.0</w:t>
            </w:r>
            <w:r>
              <w:t>8</w:t>
            </w:r>
            <w:r w:rsidRPr="007507A3">
              <w:t xml:space="preserve"> has been issued to provide the minimum inspection oversight for determining the safety performance of operating nuclear power reactors.</w:t>
            </w:r>
          </w:p>
        </w:tc>
        <w:tc>
          <w:tcPr>
            <w:tcW w:w="1596" w:type="dxa"/>
            <w:shd w:val="clear" w:color="auto" w:fill="auto"/>
            <w:tcMar>
              <w:top w:w="58" w:type="dxa"/>
              <w:left w:w="58" w:type="dxa"/>
              <w:bottom w:w="58" w:type="dxa"/>
              <w:right w:w="58" w:type="dxa"/>
            </w:tcMar>
          </w:tcPr>
          <w:p w14:paraId="1754AB20" w14:textId="77777777" w:rsidR="00BB45FF" w:rsidRPr="006E3EA7" w:rsidRDefault="00BB45FF" w:rsidP="00BF52E5"/>
        </w:tc>
        <w:tc>
          <w:tcPr>
            <w:tcW w:w="2238" w:type="dxa"/>
            <w:shd w:val="clear" w:color="auto" w:fill="auto"/>
            <w:tcMar>
              <w:top w:w="58" w:type="dxa"/>
              <w:left w:w="58" w:type="dxa"/>
              <w:bottom w:w="58" w:type="dxa"/>
              <w:right w:w="58" w:type="dxa"/>
            </w:tcMar>
          </w:tcPr>
          <w:p w14:paraId="2635AE23" w14:textId="77777777" w:rsidR="00BB45FF" w:rsidRPr="006E3EA7" w:rsidRDefault="00BB45FF" w:rsidP="00BF52E5"/>
        </w:tc>
      </w:tr>
      <w:tr w:rsidR="00BB45FF" w:rsidRPr="007507A3" w14:paraId="5862F753" w14:textId="77777777" w:rsidTr="007F362A">
        <w:tc>
          <w:tcPr>
            <w:tcW w:w="1596" w:type="dxa"/>
            <w:shd w:val="clear" w:color="auto" w:fill="auto"/>
            <w:tcMar>
              <w:top w:w="58" w:type="dxa"/>
              <w:left w:w="58" w:type="dxa"/>
              <w:bottom w:w="58" w:type="dxa"/>
              <w:right w:w="58" w:type="dxa"/>
            </w:tcMar>
          </w:tcPr>
          <w:p w14:paraId="6F0810D4"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4F00F0B6" w14:textId="6B4F3A0A" w:rsidR="00BB45FF" w:rsidRDefault="00BB45FF" w:rsidP="00BF52E5">
            <w:r>
              <w:t>10/11/01</w:t>
            </w:r>
          </w:p>
          <w:p w14:paraId="237A7DC4" w14:textId="49BD3F73" w:rsidR="00593109" w:rsidRDefault="00593109" w:rsidP="00BF52E5">
            <w:r>
              <w:t xml:space="preserve">CN </w:t>
            </w:r>
            <w:r w:rsidRPr="00593109">
              <w:t>01-021</w:t>
            </w:r>
          </w:p>
        </w:tc>
        <w:tc>
          <w:tcPr>
            <w:tcW w:w="5757" w:type="dxa"/>
            <w:shd w:val="clear" w:color="auto" w:fill="auto"/>
            <w:tcMar>
              <w:top w:w="58" w:type="dxa"/>
              <w:left w:w="58" w:type="dxa"/>
              <w:bottom w:w="58" w:type="dxa"/>
              <w:right w:w="58" w:type="dxa"/>
            </w:tcMar>
          </w:tcPr>
          <w:p w14:paraId="2D379FA5" w14:textId="77777777" w:rsidR="00BB45FF" w:rsidRPr="006E3EA7" w:rsidRDefault="00BB45FF" w:rsidP="00F537AA">
            <w:pPr>
              <w:pStyle w:val="TableParagraph"/>
              <w:spacing w:before="2" w:line="252" w:lineRule="exact"/>
              <w:ind w:left="0" w:right="304"/>
            </w:pPr>
          </w:p>
        </w:tc>
        <w:tc>
          <w:tcPr>
            <w:tcW w:w="1596" w:type="dxa"/>
            <w:shd w:val="clear" w:color="auto" w:fill="auto"/>
            <w:tcMar>
              <w:top w:w="58" w:type="dxa"/>
              <w:left w:w="58" w:type="dxa"/>
              <w:bottom w:w="58" w:type="dxa"/>
              <w:right w:w="58" w:type="dxa"/>
            </w:tcMar>
          </w:tcPr>
          <w:p w14:paraId="49F455CE" w14:textId="77777777" w:rsidR="00BB45FF" w:rsidRPr="006E3EA7" w:rsidRDefault="00BB45FF" w:rsidP="00BF52E5"/>
        </w:tc>
        <w:tc>
          <w:tcPr>
            <w:tcW w:w="2238" w:type="dxa"/>
            <w:shd w:val="clear" w:color="auto" w:fill="auto"/>
            <w:tcMar>
              <w:top w:w="58" w:type="dxa"/>
              <w:left w:w="58" w:type="dxa"/>
              <w:bottom w:w="58" w:type="dxa"/>
              <w:right w:w="58" w:type="dxa"/>
            </w:tcMar>
          </w:tcPr>
          <w:p w14:paraId="3D8CAA03" w14:textId="77777777" w:rsidR="00BB45FF" w:rsidRPr="006E3EA7" w:rsidRDefault="00BB45FF" w:rsidP="00BF52E5"/>
        </w:tc>
      </w:tr>
      <w:tr w:rsidR="00BB45FF" w:rsidRPr="007507A3" w14:paraId="1D789B73" w14:textId="77777777" w:rsidTr="007F362A">
        <w:tc>
          <w:tcPr>
            <w:tcW w:w="1596" w:type="dxa"/>
            <w:shd w:val="clear" w:color="auto" w:fill="auto"/>
            <w:tcMar>
              <w:top w:w="58" w:type="dxa"/>
              <w:left w:w="58" w:type="dxa"/>
              <w:bottom w:w="58" w:type="dxa"/>
              <w:right w:w="58" w:type="dxa"/>
            </w:tcMar>
          </w:tcPr>
          <w:p w14:paraId="75A9B2E9"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4DC4DEE7" w14:textId="597292F5" w:rsidR="00BB45FF" w:rsidRDefault="00BB45FF" w:rsidP="00BF52E5">
            <w:r>
              <w:t>07/07/03</w:t>
            </w:r>
          </w:p>
          <w:p w14:paraId="0A41900E" w14:textId="7FF39BD6" w:rsidR="00BB45FF" w:rsidRDefault="00BB45FF" w:rsidP="00BF52E5">
            <w:r>
              <w:rPr>
                <w:lang w:val="en"/>
              </w:rPr>
              <w:t>CN 03-023</w:t>
            </w:r>
          </w:p>
        </w:tc>
        <w:tc>
          <w:tcPr>
            <w:tcW w:w="5757" w:type="dxa"/>
            <w:shd w:val="clear" w:color="auto" w:fill="auto"/>
            <w:tcMar>
              <w:top w:w="58" w:type="dxa"/>
              <w:left w:w="58" w:type="dxa"/>
              <w:bottom w:w="58" w:type="dxa"/>
              <w:right w:w="58" w:type="dxa"/>
            </w:tcMar>
          </w:tcPr>
          <w:p w14:paraId="104022DC" w14:textId="5F4FB759" w:rsidR="00BB45FF" w:rsidRPr="006E3EA7" w:rsidRDefault="00593109" w:rsidP="00F537AA">
            <w:pPr>
              <w:pStyle w:val="TableParagraph"/>
              <w:spacing w:before="2" w:line="252" w:lineRule="exact"/>
              <w:ind w:left="0" w:right="304"/>
            </w:pPr>
            <w:r>
              <w:t>R</w:t>
            </w:r>
            <w:r w:rsidR="00BB45FF">
              <w:t xml:space="preserve">evised to change Section 05, Completion Status, to conform </w:t>
            </w:r>
            <w:r>
              <w:t>to</w:t>
            </w:r>
            <w:r w:rsidR="00BB45FF">
              <w:t xml:space="preserve"> the standard wording for sample size.</w:t>
            </w:r>
          </w:p>
        </w:tc>
        <w:tc>
          <w:tcPr>
            <w:tcW w:w="1596" w:type="dxa"/>
            <w:shd w:val="clear" w:color="auto" w:fill="auto"/>
            <w:tcMar>
              <w:top w:w="58" w:type="dxa"/>
              <w:left w:w="58" w:type="dxa"/>
              <w:bottom w:w="58" w:type="dxa"/>
              <w:right w:w="58" w:type="dxa"/>
            </w:tcMar>
          </w:tcPr>
          <w:p w14:paraId="07860720" w14:textId="77777777" w:rsidR="00BB45FF" w:rsidRPr="006E3EA7" w:rsidRDefault="00BB45FF" w:rsidP="00BF52E5"/>
        </w:tc>
        <w:tc>
          <w:tcPr>
            <w:tcW w:w="2238" w:type="dxa"/>
            <w:shd w:val="clear" w:color="auto" w:fill="auto"/>
            <w:tcMar>
              <w:top w:w="58" w:type="dxa"/>
              <w:left w:w="58" w:type="dxa"/>
              <w:bottom w:w="58" w:type="dxa"/>
              <w:right w:w="58" w:type="dxa"/>
            </w:tcMar>
          </w:tcPr>
          <w:p w14:paraId="3BCC08C1" w14:textId="77777777" w:rsidR="00BB45FF" w:rsidRPr="006E3EA7" w:rsidRDefault="00BB45FF" w:rsidP="00BF52E5"/>
        </w:tc>
      </w:tr>
      <w:tr w:rsidR="00BB45FF" w:rsidRPr="007507A3" w14:paraId="5EB8B1EF" w14:textId="77777777" w:rsidTr="007F362A">
        <w:tc>
          <w:tcPr>
            <w:tcW w:w="1596" w:type="dxa"/>
            <w:shd w:val="clear" w:color="auto" w:fill="auto"/>
            <w:tcMar>
              <w:top w:w="58" w:type="dxa"/>
              <w:left w:w="58" w:type="dxa"/>
              <w:bottom w:w="58" w:type="dxa"/>
              <w:right w:w="58" w:type="dxa"/>
            </w:tcMar>
          </w:tcPr>
          <w:p w14:paraId="1BD07A6C" w14:textId="77777777" w:rsidR="00BB45FF" w:rsidRPr="006E3EA7" w:rsidRDefault="00BB45FF" w:rsidP="00BF52E5">
            <w:pPr>
              <w:pStyle w:val="TableParagraph"/>
              <w:spacing w:line="250" w:lineRule="exact"/>
            </w:pPr>
          </w:p>
        </w:tc>
        <w:tc>
          <w:tcPr>
            <w:tcW w:w="1773" w:type="dxa"/>
            <w:shd w:val="clear" w:color="auto" w:fill="auto"/>
            <w:tcMar>
              <w:top w:w="58" w:type="dxa"/>
              <w:left w:w="58" w:type="dxa"/>
              <w:bottom w:w="58" w:type="dxa"/>
              <w:right w:w="58" w:type="dxa"/>
            </w:tcMar>
          </w:tcPr>
          <w:p w14:paraId="36F03B42" w14:textId="1039BA76" w:rsidR="00BB45FF" w:rsidRDefault="00BB45FF" w:rsidP="00BF52E5">
            <w:r>
              <w:t>09/09/03</w:t>
            </w:r>
          </w:p>
          <w:p w14:paraId="27F5377C" w14:textId="2A82605D" w:rsidR="00BB45FF" w:rsidRPr="007507A3" w:rsidRDefault="00BB45FF" w:rsidP="00BF52E5">
            <w:r>
              <w:t xml:space="preserve">CN </w:t>
            </w:r>
            <w:r>
              <w:rPr>
                <w:lang w:val="en"/>
              </w:rPr>
              <w:t>03-033</w:t>
            </w:r>
          </w:p>
        </w:tc>
        <w:tc>
          <w:tcPr>
            <w:tcW w:w="5757" w:type="dxa"/>
            <w:shd w:val="clear" w:color="auto" w:fill="auto"/>
            <w:tcMar>
              <w:top w:w="58" w:type="dxa"/>
              <w:left w:w="58" w:type="dxa"/>
              <w:bottom w:w="58" w:type="dxa"/>
              <w:right w:w="58" w:type="dxa"/>
            </w:tcMar>
          </w:tcPr>
          <w:p w14:paraId="055E5702" w14:textId="5B53BAE9" w:rsidR="00BB45FF" w:rsidRPr="006E3EA7" w:rsidRDefault="00593109" w:rsidP="00F537AA">
            <w:pPr>
              <w:pStyle w:val="TableParagraph"/>
              <w:spacing w:before="2" w:line="252" w:lineRule="exact"/>
              <w:ind w:left="0" w:right="304"/>
            </w:pPr>
            <w:r>
              <w:t xml:space="preserve">Revised to add guidance on </w:t>
            </w:r>
            <w:r w:rsidR="005D17CC">
              <w:t>SG</w:t>
            </w:r>
            <w:r>
              <w:t xml:space="preserve"> tube primary-to-secondary leakage. This guidance used to be contained in Part 9900.</w:t>
            </w:r>
          </w:p>
        </w:tc>
        <w:tc>
          <w:tcPr>
            <w:tcW w:w="1596" w:type="dxa"/>
            <w:shd w:val="clear" w:color="auto" w:fill="auto"/>
            <w:tcMar>
              <w:top w:w="58" w:type="dxa"/>
              <w:left w:w="58" w:type="dxa"/>
              <w:bottom w:w="58" w:type="dxa"/>
              <w:right w:w="58" w:type="dxa"/>
            </w:tcMar>
          </w:tcPr>
          <w:p w14:paraId="0F3C9BBB" w14:textId="77777777" w:rsidR="00BB45FF" w:rsidRPr="006E3EA7" w:rsidRDefault="00BB45FF" w:rsidP="00BF52E5"/>
        </w:tc>
        <w:tc>
          <w:tcPr>
            <w:tcW w:w="2238" w:type="dxa"/>
            <w:shd w:val="clear" w:color="auto" w:fill="auto"/>
            <w:tcMar>
              <w:top w:w="58" w:type="dxa"/>
              <w:left w:w="58" w:type="dxa"/>
              <w:bottom w:w="58" w:type="dxa"/>
              <w:right w:w="58" w:type="dxa"/>
            </w:tcMar>
          </w:tcPr>
          <w:p w14:paraId="232F0AA9" w14:textId="77777777" w:rsidR="00BB45FF" w:rsidRPr="006E3EA7" w:rsidRDefault="00BB45FF" w:rsidP="00BF52E5"/>
        </w:tc>
      </w:tr>
      <w:tr w:rsidR="00BF52E5" w:rsidRPr="007507A3" w14:paraId="4A5DBB37" w14:textId="77777777" w:rsidTr="007F362A">
        <w:tc>
          <w:tcPr>
            <w:tcW w:w="1596" w:type="dxa"/>
            <w:shd w:val="clear" w:color="auto" w:fill="auto"/>
            <w:tcMar>
              <w:top w:w="58" w:type="dxa"/>
              <w:left w:w="58" w:type="dxa"/>
              <w:bottom w:w="58" w:type="dxa"/>
              <w:right w:w="58" w:type="dxa"/>
            </w:tcMar>
          </w:tcPr>
          <w:p w14:paraId="220FB58F" w14:textId="77777777" w:rsidR="00BF52E5" w:rsidRPr="006E3EA7" w:rsidRDefault="00BF52E5" w:rsidP="00593109">
            <w:r w:rsidRPr="006E3EA7">
              <w:t>C-1</w:t>
            </w:r>
          </w:p>
          <w:p w14:paraId="4273AB66" w14:textId="459D6319" w:rsidR="00593109" w:rsidRDefault="00BF52E5" w:rsidP="00593109">
            <w:r w:rsidRPr="006E3EA7">
              <w:t>Reference: DBLLTF 3.3.4</w:t>
            </w:r>
            <w:r w:rsidR="00F23EB8">
              <w:t>.2</w:t>
            </w:r>
            <w:r w:rsidRPr="006E3EA7">
              <w:t>(3)</w:t>
            </w:r>
          </w:p>
          <w:p w14:paraId="46646600" w14:textId="77777777" w:rsidR="00593109" w:rsidRDefault="00593109" w:rsidP="00593109"/>
          <w:p w14:paraId="10D1FCB7" w14:textId="6A8331A2" w:rsidR="00593109" w:rsidRPr="006E3EA7" w:rsidRDefault="00593109" w:rsidP="00593109">
            <w:r w:rsidRPr="006E3EA7">
              <w:t>C-2</w:t>
            </w:r>
          </w:p>
          <w:p w14:paraId="6C0062B7" w14:textId="41EF825C" w:rsidR="00BF52E5" w:rsidRPr="007507A3" w:rsidRDefault="00593109" w:rsidP="00593109">
            <w:r w:rsidRPr="006E3EA7">
              <w:t>Reference: DBLLTF 3.3.2</w:t>
            </w:r>
            <w:r w:rsidR="00F23EB8">
              <w:t>.2</w:t>
            </w:r>
            <w:r w:rsidRPr="006E3EA7">
              <w:t>(1)</w:t>
            </w:r>
          </w:p>
        </w:tc>
        <w:tc>
          <w:tcPr>
            <w:tcW w:w="1773" w:type="dxa"/>
            <w:shd w:val="clear" w:color="auto" w:fill="auto"/>
            <w:tcMar>
              <w:top w:w="58" w:type="dxa"/>
              <w:left w:w="58" w:type="dxa"/>
              <w:bottom w:w="58" w:type="dxa"/>
              <w:right w:w="58" w:type="dxa"/>
            </w:tcMar>
          </w:tcPr>
          <w:p w14:paraId="28C7D8E1" w14:textId="24264290" w:rsidR="00BF52E5" w:rsidRPr="007507A3" w:rsidRDefault="00BF52E5" w:rsidP="00BF52E5"/>
        </w:tc>
        <w:tc>
          <w:tcPr>
            <w:tcW w:w="5757" w:type="dxa"/>
            <w:shd w:val="clear" w:color="auto" w:fill="auto"/>
            <w:tcMar>
              <w:top w:w="58" w:type="dxa"/>
              <w:left w:w="58" w:type="dxa"/>
              <w:bottom w:w="58" w:type="dxa"/>
              <w:right w:w="58" w:type="dxa"/>
            </w:tcMar>
          </w:tcPr>
          <w:p w14:paraId="6A50B667" w14:textId="31207857" w:rsidR="00BF52E5" w:rsidRPr="006E3EA7" w:rsidRDefault="00BF52E5" w:rsidP="00F537AA">
            <w:pPr>
              <w:pStyle w:val="TableParagraph"/>
              <w:spacing w:before="2" w:line="252" w:lineRule="exact"/>
              <w:ind w:left="0" w:right="304"/>
            </w:pPr>
            <w:r w:rsidRPr="006E3EA7">
              <w:t>Revision History Reviewed for last four years.</w:t>
            </w:r>
          </w:p>
          <w:p w14:paraId="35728C46" w14:textId="77777777" w:rsidR="00BF52E5" w:rsidRDefault="00BF52E5" w:rsidP="00F537AA">
            <w:pPr>
              <w:pStyle w:val="TableParagraph"/>
              <w:spacing w:before="7" w:line="240" w:lineRule="auto"/>
              <w:ind w:left="0"/>
              <w:rPr>
                <w:sz w:val="21"/>
              </w:rPr>
            </w:pPr>
          </w:p>
          <w:p w14:paraId="00A02464" w14:textId="77961838" w:rsidR="00593109" w:rsidRDefault="00593109" w:rsidP="00F537AA">
            <w:pPr>
              <w:pStyle w:val="TableParagraph"/>
              <w:spacing w:before="7" w:line="240" w:lineRule="auto"/>
              <w:ind w:left="0"/>
              <w:rPr>
                <w:sz w:val="21"/>
              </w:rPr>
            </w:pPr>
            <w:r>
              <w:t>Revised to add periodic inspection requirements and guidance for PWR vessel head penetrations and boric acid corrosion control, and to make other minor clarifications. In addition, the resource estimate for PWR inspection has been increased.</w:t>
            </w:r>
          </w:p>
          <w:p w14:paraId="1AA0C9F4" w14:textId="77777777" w:rsidR="00593109" w:rsidRPr="006E3EA7" w:rsidRDefault="00593109" w:rsidP="00F537AA">
            <w:pPr>
              <w:pStyle w:val="TableParagraph"/>
              <w:spacing w:before="7" w:line="240" w:lineRule="auto"/>
              <w:ind w:left="0"/>
              <w:rPr>
                <w:sz w:val="21"/>
              </w:rPr>
            </w:pPr>
          </w:p>
          <w:p w14:paraId="15D7F1D4" w14:textId="542C0D56" w:rsidR="00BF52E5" w:rsidRPr="007507A3" w:rsidRDefault="00BF52E5" w:rsidP="00F537AA">
            <w:r>
              <w:t xml:space="preserve">DBLLTF Report: </w:t>
            </w:r>
            <w:hyperlink r:id="rId16" w:history="1">
              <w:r w:rsidRPr="00593109">
                <w:rPr>
                  <w:rStyle w:val="Hyperlink"/>
                </w:rPr>
                <w:t>ML022760172</w:t>
              </w:r>
            </w:hyperlink>
          </w:p>
        </w:tc>
        <w:tc>
          <w:tcPr>
            <w:tcW w:w="1596" w:type="dxa"/>
            <w:shd w:val="clear" w:color="auto" w:fill="auto"/>
            <w:tcMar>
              <w:top w:w="58" w:type="dxa"/>
              <w:left w:w="58" w:type="dxa"/>
              <w:bottom w:w="58" w:type="dxa"/>
              <w:right w:w="58" w:type="dxa"/>
            </w:tcMar>
          </w:tcPr>
          <w:p w14:paraId="18650D70" w14:textId="0EB71C53" w:rsidR="00BF52E5" w:rsidRPr="007507A3" w:rsidRDefault="00BF52E5" w:rsidP="00BF52E5"/>
        </w:tc>
        <w:tc>
          <w:tcPr>
            <w:tcW w:w="2238" w:type="dxa"/>
            <w:shd w:val="clear" w:color="auto" w:fill="auto"/>
            <w:tcMar>
              <w:top w:w="58" w:type="dxa"/>
              <w:left w:w="58" w:type="dxa"/>
              <w:bottom w:w="58" w:type="dxa"/>
              <w:right w:w="58" w:type="dxa"/>
            </w:tcMar>
          </w:tcPr>
          <w:p w14:paraId="77C136BC" w14:textId="25F4D2E8" w:rsidR="00BF52E5" w:rsidRPr="007507A3" w:rsidRDefault="00BF52E5" w:rsidP="00BF52E5"/>
        </w:tc>
      </w:tr>
      <w:tr w:rsidR="00BF52E5" w:rsidRPr="007507A3" w14:paraId="4FB63DBF" w14:textId="77777777" w:rsidTr="007F362A">
        <w:tc>
          <w:tcPr>
            <w:tcW w:w="1596" w:type="dxa"/>
            <w:shd w:val="clear" w:color="auto" w:fill="auto"/>
            <w:tcMar>
              <w:top w:w="58" w:type="dxa"/>
              <w:left w:w="58" w:type="dxa"/>
              <w:bottom w:w="58" w:type="dxa"/>
              <w:right w:w="58" w:type="dxa"/>
            </w:tcMar>
          </w:tcPr>
          <w:p w14:paraId="08E3FCA2" w14:textId="2D5E2C30" w:rsidR="00BF52E5" w:rsidRPr="007507A3" w:rsidRDefault="00BF52E5" w:rsidP="00BF52E5"/>
        </w:tc>
        <w:tc>
          <w:tcPr>
            <w:tcW w:w="1773" w:type="dxa"/>
            <w:shd w:val="clear" w:color="auto" w:fill="auto"/>
            <w:tcMar>
              <w:top w:w="58" w:type="dxa"/>
              <w:left w:w="58" w:type="dxa"/>
              <w:bottom w:w="58" w:type="dxa"/>
              <w:right w:w="58" w:type="dxa"/>
            </w:tcMar>
          </w:tcPr>
          <w:p w14:paraId="7C37EAFA" w14:textId="0C4C6A55" w:rsidR="00BF52E5" w:rsidRPr="00593109" w:rsidRDefault="00177DCC" w:rsidP="00BF52E5">
            <w:pPr>
              <w:rPr>
                <w:lang w:val="en"/>
              </w:rPr>
            </w:pPr>
            <w:r w:rsidRPr="00593109">
              <w:rPr>
                <w:lang w:val="en"/>
              </w:rPr>
              <w:t>05/11/04</w:t>
            </w:r>
          </w:p>
          <w:p w14:paraId="452CB0A0" w14:textId="7D440ACD" w:rsidR="00593109" w:rsidRPr="007507A3" w:rsidRDefault="00593109" w:rsidP="00BF52E5">
            <w:r w:rsidRPr="00593109">
              <w:rPr>
                <w:lang w:val="en"/>
              </w:rPr>
              <w:t>CN 04-013</w:t>
            </w:r>
          </w:p>
        </w:tc>
        <w:tc>
          <w:tcPr>
            <w:tcW w:w="5757" w:type="dxa"/>
            <w:shd w:val="clear" w:color="auto" w:fill="auto"/>
            <w:tcMar>
              <w:top w:w="58" w:type="dxa"/>
              <w:left w:w="58" w:type="dxa"/>
              <w:bottom w:w="58" w:type="dxa"/>
              <w:right w:w="58" w:type="dxa"/>
            </w:tcMar>
          </w:tcPr>
          <w:p w14:paraId="5E80D220" w14:textId="3A7DD500" w:rsidR="00BF52E5" w:rsidRPr="007507A3" w:rsidRDefault="00BF52E5" w:rsidP="00F537AA"/>
        </w:tc>
        <w:tc>
          <w:tcPr>
            <w:tcW w:w="1596" w:type="dxa"/>
            <w:shd w:val="clear" w:color="auto" w:fill="auto"/>
            <w:tcMar>
              <w:top w:w="58" w:type="dxa"/>
              <w:left w:w="58" w:type="dxa"/>
              <w:bottom w:w="58" w:type="dxa"/>
              <w:right w:w="58" w:type="dxa"/>
            </w:tcMar>
          </w:tcPr>
          <w:p w14:paraId="0F09F3F7" w14:textId="21C65720" w:rsidR="00BF52E5" w:rsidRPr="007507A3" w:rsidRDefault="00BF52E5" w:rsidP="00BF52E5"/>
        </w:tc>
        <w:tc>
          <w:tcPr>
            <w:tcW w:w="2238" w:type="dxa"/>
            <w:shd w:val="clear" w:color="auto" w:fill="auto"/>
            <w:tcMar>
              <w:top w:w="58" w:type="dxa"/>
              <w:left w:w="58" w:type="dxa"/>
              <w:bottom w:w="58" w:type="dxa"/>
              <w:right w:w="58" w:type="dxa"/>
            </w:tcMar>
          </w:tcPr>
          <w:p w14:paraId="0BE0F225" w14:textId="3C4BE799" w:rsidR="00BF52E5" w:rsidRPr="007507A3" w:rsidRDefault="00BF52E5" w:rsidP="00BF52E5"/>
        </w:tc>
      </w:tr>
      <w:tr w:rsidR="00BF52E5" w:rsidRPr="007507A3" w14:paraId="3607D64F" w14:textId="77777777" w:rsidTr="007F362A">
        <w:tc>
          <w:tcPr>
            <w:tcW w:w="1596" w:type="dxa"/>
            <w:shd w:val="clear" w:color="auto" w:fill="auto"/>
            <w:tcMar>
              <w:top w:w="58" w:type="dxa"/>
              <w:left w:w="58" w:type="dxa"/>
              <w:bottom w:w="58" w:type="dxa"/>
              <w:right w:w="58" w:type="dxa"/>
            </w:tcMar>
          </w:tcPr>
          <w:p w14:paraId="1D6BAD18" w14:textId="4D2A4B4E" w:rsidR="00BF52E5" w:rsidRPr="007507A3" w:rsidRDefault="00BF52E5" w:rsidP="00BF52E5"/>
        </w:tc>
        <w:tc>
          <w:tcPr>
            <w:tcW w:w="1773" w:type="dxa"/>
            <w:shd w:val="clear" w:color="auto" w:fill="auto"/>
            <w:tcMar>
              <w:top w:w="58" w:type="dxa"/>
              <w:left w:w="58" w:type="dxa"/>
              <w:bottom w:w="58" w:type="dxa"/>
              <w:right w:w="58" w:type="dxa"/>
            </w:tcMar>
          </w:tcPr>
          <w:p w14:paraId="2B0F88D0" w14:textId="4131D1AE" w:rsidR="00A26F6A" w:rsidRDefault="005002CE" w:rsidP="00A26F6A">
            <w:hyperlink r:id="rId17" w:history="1">
              <w:r w:rsidR="00177DCC" w:rsidRPr="00334520">
                <w:rPr>
                  <w:rStyle w:val="Hyperlink"/>
                </w:rPr>
                <w:t>ML071650361</w:t>
              </w:r>
            </w:hyperlink>
          </w:p>
          <w:p w14:paraId="5032FED1" w14:textId="6A97F593" w:rsidR="00BF52E5" w:rsidRPr="006E3EA7" w:rsidRDefault="00BF52E5" w:rsidP="00A26F6A">
            <w:r w:rsidRPr="006E3EA7">
              <w:t>10/04/07</w:t>
            </w:r>
          </w:p>
          <w:p w14:paraId="0743B890" w14:textId="4F666600" w:rsidR="00BF52E5" w:rsidRPr="00A26F6A" w:rsidRDefault="00BF52E5" w:rsidP="00A26F6A">
            <w:r w:rsidRPr="006E3EA7">
              <w:t>CN 07-031</w:t>
            </w:r>
          </w:p>
        </w:tc>
        <w:tc>
          <w:tcPr>
            <w:tcW w:w="5757" w:type="dxa"/>
            <w:shd w:val="clear" w:color="auto" w:fill="auto"/>
            <w:tcMar>
              <w:top w:w="58" w:type="dxa"/>
              <w:left w:w="58" w:type="dxa"/>
              <w:bottom w:w="58" w:type="dxa"/>
              <w:right w:w="58" w:type="dxa"/>
            </w:tcMar>
          </w:tcPr>
          <w:p w14:paraId="4C0C2422" w14:textId="2356E9C7" w:rsidR="00BF52E5" w:rsidRPr="007507A3" w:rsidRDefault="00BF52E5" w:rsidP="00F537AA">
            <w:pPr>
              <w:rPr>
                <w:lang w:val="en-CA"/>
              </w:rPr>
            </w:pPr>
            <w:r w:rsidRPr="006E3EA7">
              <w:t>IP 71111.08 has been revised to incorporate best practices of ISI working group.</w:t>
            </w:r>
          </w:p>
        </w:tc>
        <w:tc>
          <w:tcPr>
            <w:tcW w:w="1596" w:type="dxa"/>
            <w:shd w:val="clear" w:color="auto" w:fill="auto"/>
            <w:tcMar>
              <w:top w:w="58" w:type="dxa"/>
              <w:left w:w="58" w:type="dxa"/>
              <w:bottom w:w="58" w:type="dxa"/>
              <w:right w:w="58" w:type="dxa"/>
            </w:tcMar>
          </w:tcPr>
          <w:p w14:paraId="08D3128F" w14:textId="5109183A" w:rsidR="00BF52E5" w:rsidRPr="007507A3" w:rsidRDefault="00BF52E5" w:rsidP="00BF52E5"/>
        </w:tc>
        <w:tc>
          <w:tcPr>
            <w:tcW w:w="2238" w:type="dxa"/>
            <w:shd w:val="clear" w:color="auto" w:fill="auto"/>
            <w:tcMar>
              <w:top w:w="58" w:type="dxa"/>
              <w:left w:w="58" w:type="dxa"/>
              <w:bottom w:w="58" w:type="dxa"/>
              <w:right w:w="58" w:type="dxa"/>
            </w:tcMar>
          </w:tcPr>
          <w:p w14:paraId="247BA223" w14:textId="4D55C59F" w:rsidR="00BF52E5" w:rsidRPr="007507A3" w:rsidRDefault="005002CE" w:rsidP="00BF52E5">
            <w:hyperlink r:id="rId18" w:history="1">
              <w:r w:rsidR="00BF52E5" w:rsidRPr="00593109">
                <w:rPr>
                  <w:rStyle w:val="Hyperlink"/>
                </w:rPr>
                <w:t>ML072400349</w:t>
              </w:r>
            </w:hyperlink>
          </w:p>
        </w:tc>
      </w:tr>
      <w:tr w:rsidR="00BF52E5" w:rsidRPr="007507A3" w14:paraId="402A87C6" w14:textId="77777777" w:rsidTr="007F362A">
        <w:tc>
          <w:tcPr>
            <w:tcW w:w="1596" w:type="dxa"/>
            <w:shd w:val="clear" w:color="auto" w:fill="auto"/>
            <w:tcMar>
              <w:top w:w="58" w:type="dxa"/>
              <w:left w:w="58" w:type="dxa"/>
              <w:bottom w:w="58" w:type="dxa"/>
              <w:right w:w="58" w:type="dxa"/>
            </w:tcMar>
          </w:tcPr>
          <w:p w14:paraId="65B55403" w14:textId="6A97D576" w:rsidR="00BF52E5" w:rsidRPr="007507A3" w:rsidRDefault="00BF52E5" w:rsidP="00BF52E5">
            <w:pPr>
              <w:rPr>
                <w:lang w:val="en-CA"/>
              </w:rPr>
            </w:pPr>
          </w:p>
        </w:tc>
        <w:tc>
          <w:tcPr>
            <w:tcW w:w="1773" w:type="dxa"/>
            <w:shd w:val="clear" w:color="auto" w:fill="auto"/>
            <w:tcMar>
              <w:top w:w="58" w:type="dxa"/>
              <w:left w:w="58" w:type="dxa"/>
              <w:bottom w:w="58" w:type="dxa"/>
              <w:right w:w="58" w:type="dxa"/>
            </w:tcMar>
          </w:tcPr>
          <w:p w14:paraId="03454682" w14:textId="0835D699" w:rsidR="00334520" w:rsidRDefault="005002CE" w:rsidP="00A26F6A">
            <w:hyperlink r:id="rId19" w:history="1">
              <w:r w:rsidR="00177DCC" w:rsidRPr="00334520">
                <w:rPr>
                  <w:rStyle w:val="Hyperlink"/>
                </w:rPr>
                <w:t>ML083370044</w:t>
              </w:r>
            </w:hyperlink>
          </w:p>
          <w:p w14:paraId="4B402F25" w14:textId="58532F90" w:rsidR="00BF52E5" w:rsidRPr="006E3EA7" w:rsidRDefault="00BF52E5" w:rsidP="00A26F6A">
            <w:r w:rsidRPr="006E3EA7">
              <w:t>03/23/09</w:t>
            </w:r>
          </w:p>
          <w:p w14:paraId="7864E395" w14:textId="785D8C22" w:rsidR="00BF52E5" w:rsidRDefault="00BF52E5" w:rsidP="00A26F6A">
            <w:r w:rsidRPr="006E3EA7">
              <w:t>CN 09-010</w:t>
            </w:r>
          </w:p>
        </w:tc>
        <w:tc>
          <w:tcPr>
            <w:tcW w:w="5757" w:type="dxa"/>
            <w:shd w:val="clear" w:color="auto" w:fill="auto"/>
            <w:tcMar>
              <w:top w:w="58" w:type="dxa"/>
              <w:left w:w="58" w:type="dxa"/>
              <w:bottom w:w="58" w:type="dxa"/>
              <w:right w:w="58" w:type="dxa"/>
            </w:tcMar>
          </w:tcPr>
          <w:p w14:paraId="517BCBEE" w14:textId="7913B63E" w:rsidR="00BF52E5" w:rsidRPr="007507A3" w:rsidRDefault="00BF52E5" w:rsidP="00F537AA">
            <w:pPr>
              <w:rPr>
                <w:lang w:val="en-CA"/>
              </w:rPr>
            </w:pPr>
            <w:r w:rsidRPr="006E3EA7">
              <w:t>IP 71111.08 has been revised to address feedback form 71111.08-1319 by incorporating the changes to 10</w:t>
            </w:r>
            <w:r w:rsidR="004A622C">
              <w:t> </w:t>
            </w:r>
            <w:r w:rsidRPr="006E3EA7">
              <w:t>CFR</w:t>
            </w:r>
            <w:r w:rsidR="004A622C">
              <w:t> </w:t>
            </w:r>
            <w:r w:rsidRPr="006E3EA7">
              <w:t>50.55a(g)(6)(ii)(D)</w:t>
            </w:r>
          </w:p>
        </w:tc>
        <w:tc>
          <w:tcPr>
            <w:tcW w:w="1596" w:type="dxa"/>
            <w:shd w:val="clear" w:color="auto" w:fill="auto"/>
            <w:tcMar>
              <w:top w:w="58" w:type="dxa"/>
              <w:left w:w="58" w:type="dxa"/>
              <w:bottom w:w="58" w:type="dxa"/>
              <w:right w:w="58" w:type="dxa"/>
            </w:tcMar>
          </w:tcPr>
          <w:p w14:paraId="154B4C98" w14:textId="64F34C59" w:rsidR="00BF52E5" w:rsidRPr="007507A3" w:rsidRDefault="00BF52E5" w:rsidP="00BF52E5">
            <w:pPr>
              <w:rPr>
                <w:lang w:val="en-CA"/>
              </w:rPr>
            </w:pPr>
          </w:p>
        </w:tc>
        <w:tc>
          <w:tcPr>
            <w:tcW w:w="2238" w:type="dxa"/>
            <w:shd w:val="clear" w:color="auto" w:fill="auto"/>
            <w:tcMar>
              <w:top w:w="58" w:type="dxa"/>
              <w:left w:w="58" w:type="dxa"/>
              <w:bottom w:w="58" w:type="dxa"/>
              <w:right w:w="58" w:type="dxa"/>
            </w:tcMar>
          </w:tcPr>
          <w:p w14:paraId="04C6229D" w14:textId="47009FD7" w:rsidR="00BF52E5" w:rsidRDefault="00BF52E5" w:rsidP="00BF52E5"/>
        </w:tc>
      </w:tr>
      <w:tr w:rsidR="00BF52E5" w:rsidRPr="007507A3" w14:paraId="6A01D7D2" w14:textId="77777777" w:rsidTr="007F362A">
        <w:tc>
          <w:tcPr>
            <w:tcW w:w="1596" w:type="dxa"/>
            <w:shd w:val="clear" w:color="auto" w:fill="auto"/>
            <w:tcMar>
              <w:top w:w="58" w:type="dxa"/>
              <w:left w:w="58" w:type="dxa"/>
              <w:bottom w:w="58" w:type="dxa"/>
              <w:right w:w="58" w:type="dxa"/>
            </w:tcMar>
          </w:tcPr>
          <w:p w14:paraId="48E28D51" w14:textId="5DE4FFCF" w:rsidR="00BF52E5" w:rsidRPr="007507A3" w:rsidRDefault="00BF52E5" w:rsidP="00BF52E5"/>
        </w:tc>
        <w:tc>
          <w:tcPr>
            <w:tcW w:w="1773" w:type="dxa"/>
            <w:shd w:val="clear" w:color="auto" w:fill="auto"/>
            <w:tcMar>
              <w:top w:w="58" w:type="dxa"/>
              <w:left w:w="58" w:type="dxa"/>
              <w:bottom w:w="58" w:type="dxa"/>
              <w:right w:w="58" w:type="dxa"/>
            </w:tcMar>
          </w:tcPr>
          <w:p w14:paraId="3D24EB9F" w14:textId="0F27C1DF" w:rsidR="00A26F6A" w:rsidRDefault="005002CE" w:rsidP="00A26F6A">
            <w:hyperlink r:id="rId20" w:history="1">
              <w:r w:rsidR="00177DCC" w:rsidRPr="00334520">
                <w:rPr>
                  <w:rStyle w:val="Hyperlink"/>
                </w:rPr>
                <w:t>ML092160233</w:t>
              </w:r>
            </w:hyperlink>
          </w:p>
          <w:p w14:paraId="7E5FF5A9" w14:textId="0D29F4FB" w:rsidR="00BF52E5" w:rsidRPr="006E3EA7" w:rsidRDefault="00BF52E5" w:rsidP="00A26F6A">
            <w:r w:rsidRPr="006E3EA7">
              <w:t>11/09/09</w:t>
            </w:r>
          </w:p>
          <w:p w14:paraId="29F93830" w14:textId="4260411E" w:rsidR="00BF52E5" w:rsidRPr="007507A3" w:rsidRDefault="00BF52E5" w:rsidP="00BF52E5">
            <w:pPr>
              <w:rPr>
                <w:lang w:val="en-CA"/>
              </w:rPr>
            </w:pPr>
            <w:r w:rsidRPr="006E3EA7">
              <w:t>CN 09-026</w:t>
            </w:r>
          </w:p>
        </w:tc>
        <w:tc>
          <w:tcPr>
            <w:tcW w:w="5757" w:type="dxa"/>
            <w:shd w:val="clear" w:color="auto" w:fill="auto"/>
            <w:tcMar>
              <w:top w:w="58" w:type="dxa"/>
              <w:left w:w="58" w:type="dxa"/>
              <w:bottom w:w="58" w:type="dxa"/>
              <w:right w:w="58" w:type="dxa"/>
            </w:tcMar>
          </w:tcPr>
          <w:p w14:paraId="58ED5EC8" w14:textId="117E9C42" w:rsidR="00BF52E5" w:rsidRPr="007507A3" w:rsidRDefault="00BF52E5" w:rsidP="00F537AA">
            <w:pPr>
              <w:rPr>
                <w:lang w:val="en-CA"/>
              </w:rPr>
            </w:pPr>
            <w:r w:rsidRPr="006E3EA7">
              <w:t>IP 71111.08 has been revised based on the 2009 ROP Realignment (added 12 hours to the resource estimate for BWR inspections) and to address feedback form 71111.08-1373 (editorial</w:t>
            </w:r>
            <w:r w:rsidR="004711B7">
              <w:t xml:space="preserve"> </w:t>
            </w:r>
            <w:r w:rsidRPr="006E3EA7">
              <w:t>corrections) and 71111.08-1386 (clarification of sample requirements).</w:t>
            </w:r>
          </w:p>
        </w:tc>
        <w:tc>
          <w:tcPr>
            <w:tcW w:w="1596" w:type="dxa"/>
            <w:shd w:val="clear" w:color="auto" w:fill="auto"/>
            <w:tcMar>
              <w:top w:w="58" w:type="dxa"/>
              <w:left w:w="58" w:type="dxa"/>
              <w:bottom w:w="58" w:type="dxa"/>
              <w:right w:w="58" w:type="dxa"/>
            </w:tcMar>
          </w:tcPr>
          <w:p w14:paraId="2559F43A" w14:textId="64C4E605" w:rsidR="00BF52E5" w:rsidRPr="007507A3" w:rsidRDefault="00BF52E5" w:rsidP="00BF52E5"/>
        </w:tc>
        <w:tc>
          <w:tcPr>
            <w:tcW w:w="2238" w:type="dxa"/>
            <w:shd w:val="clear" w:color="auto" w:fill="auto"/>
            <w:tcMar>
              <w:top w:w="58" w:type="dxa"/>
              <w:left w:w="58" w:type="dxa"/>
              <w:bottom w:w="58" w:type="dxa"/>
              <w:right w:w="58" w:type="dxa"/>
            </w:tcMar>
          </w:tcPr>
          <w:p w14:paraId="06FB192F" w14:textId="7E00CAFA" w:rsidR="00BF52E5" w:rsidRPr="007507A3" w:rsidRDefault="00BF52E5" w:rsidP="00BF52E5"/>
        </w:tc>
      </w:tr>
      <w:tr w:rsidR="00BF52E5" w:rsidRPr="007507A3" w14:paraId="2F63F294" w14:textId="77777777" w:rsidTr="007F362A">
        <w:tc>
          <w:tcPr>
            <w:tcW w:w="1596" w:type="dxa"/>
            <w:shd w:val="clear" w:color="auto" w:fill="auto"/>
            <w:tcMar>
              <w:top w:w="58" w:type="dxa"/>
              <w:left w:w="58" w:type="dxa"/>
              <w:bottom w:w="58" w:type="dxa"/>
              <w:right w:w="58" w:type="dxa"/>
            </w:tcMar>
          </w:tcPr>
          <w:p w14:paraId="63C17285" w14:textId="35369047" w:rsidR="00BF52E5" w:rsidRPr="007507A3" w:rsidRDefault="00BF52E5" w:rsidP="00BF52E5"/>
        </w:tc>
        <w:tc>
          <w:tcPr>
            <w:tcW w:w="1773" w:type="dxa"/>
            <w:shd w:val="clear" w:color="auto" w:fill="auto"/>
            <w:tcMar>
              <w:top w:w="58" w:type="dxa"/>
              <w:left w:w="58" w:type="dxa"/>
              <w:bottom w:w="58" w:type="dxa"/>
              <w:right w:w="58" w:type="dxa"/>
            </w:tcMar>
          </w:tcPr>
          <w:p w14:paraId="5E807EE2" w14:textId="48ABF122" w:rsidR="00177DCC" w:rsidRDefault="005002CE" w:rsidP="00177DCC">
            <w:hyperlink r:id="rId21" w:history="1">
              <w:r w:rsidR="00BF52E5" w:rsidRPr="00334520">
                <w:rPr>
                  <w:rStyle w:val="Hyperlink"/>
                </w:rPr>
                <w:t>ML11262A023</w:t>
              </w:r>
            </w:hyperlink>
          </w:p>
          <w:p w14:paraId="5138B25E" w14:textId="413D4327" w:rsidR="00BF52E5" w:rsidRPr="006E3EA7" w:rsidRDefault="00BF52E5" w:rsidP="00177DCC">
            <w:r w:rsidRPr="006E3EA7">
              <w:t>11/23/11</w:t>
            </w:r>
          </w:p>
          <w:p w14:paraId="51DFB3D8" w14:textId="071FA35B" w:rsidR="00BF52E5" w:rsidRPr="007507A3" w:rsidRDefault="00BF52E5" w:rsidP="00BF52E5">
            <w:pPr>
              <w:rPr>
                <w:lang w:val="en-CA"/>
              </w:rPr>
            </w:pPr>
            <w:r w:rsidRPr="006E3EA7">
              <w:t>CN 11-038</w:t>
            </w:r>
          </w:p>
        </w:tc>
        <w:tc>
          <w:tcPr>
            <w:tcW w:w="5757" w:type="dxa"/>
            <w:shd w:val="clear" w:color="auto" w:fill="auto"/>
            <w:tcMar>
              <w:top w:w="58" w:type="dxa"/>
              <w:left w:w="58" w:type="dxa"/>
              <w:bottom w:w="58" w:type="dxa"/>
              <w:right w:w="58" w:type="dxa"/>
            </w:tcMar>
          </w:tcPr>
          <w:p w14:paraId="0E034036" w14:textId="282D7F64" w:rsidR="00BF52E5" w:rsidRPr="007507A3" w:rsidRDefault="00BF52E5" w:rsidP="00F537AA">
            <w:pPr>
              <w:rPr>
                <w:lang w:val="en-CA"/>
              </w:rPr>
            </w:pPr>
            <w:r w:rsidRPr="006E3EA7">
              <w:t>IP 71111.08 has been revised to as part of a 2011 ISI working group effort to incorporate best practices.</w:t>
            </w:r>
          </w:p>
        </w:tc>
        <w:tc>
          <w:tcPr>
            <w:tcW w:w="1596" w:type="dxa"/>
            <w:shd w:val="clear" w:color="auto" w:fill="auto"/>
            <w:tcMar>
              <w:top w:w="58" w:type="dxa"/>
              <w:left w:w="58" w:type="dxa"/>
              <w:bottom w:w="58" w:type="dxa"/>
              <w:right w:w="58" w:type="dxa"/>
            </w:tcMar>
          </w:tcPr>
          <w:p w14:paraId="2DC309D2" w14:textId="70B93909" w:rsidR="00BF52E5" w:rsidRPr="007507A3" w:rsidRDefault="00BF52E5" w:rsidP="00BF52E5"/>
        </w:tc>
        <w:tc>
          <w:tcPr>
            <w:tcW w:w="2238" w:type="dxa"/>
            <w:shd w:val="clear" w:color="auto" w:fill="auto"/>
            <w:tcMar>
              <w:top w:w="58" w:type="dxa"/>
              <w:left w:w="58" w:type="dxa"/>
              <w:bottom w:w="58" w:type="dxa"/>
              <w:right w:w="58" w:type="dxa"/>
            </w:tcMar>
          </w:tcPr>
          <w:p w14:paraId="2E5C8B97" w14:textId="7F77CAC8" w:rsidR="00BF52E5" w:rsidRPr="007507A3" w:rsidRDefault="00BF52E5" w:rsidP="00BF52E5"/>
        </w:tc>
      </w:tr>
      <w:tr w:rsidR="00BF52E5" w:rsidRPr="007507A3" w14:paraId="6901B6A6" w14:textId="77777777" w:rsidTr="007F362A">
        <w:tc>
          <w:tcPr>
            <w:tcW w:w="1596" w:type="dxa"/>
            <w:shd w:val="clear" w:color="auto" w:fill="auto"/>
            <w:tcMar>
              <w:top w:w="58" w:type="dxa"/>
              <w:left w:w="58" w:type="dxa"/>
              <w:bottom w:w="58" w:type="dxa"/>
              <w:right w:w="58" w:type="dxa"/>
            </w:tcMar>
          </w:tcPr>
          <w:p w14:paraId="285DDFA0" w14:textId="0949B2BD" w:rsidR="00BF52E5" w:rsidRPr="007507A3" w:rsidRDefault="00BF52E5" w:rsidP="00BF52E5"/>
        </w:tc>
        <w:tc>
          <w:tcPr>
            <w:tcW w:w="1773" w:type="dxa"/>
            <w:shd w:val="clear" w:color="auto" w:fill="auto"/>
            <w:tcMar>
              <w:top w:w="58" w:type="dxa"/>
              <w:left w:w="58" w:type="dxa"/>
              <w:bottom w:w="58" w:type="dxa"/>
              <w:right w:w="58" w:type="dxa"/>
            </w:tcMar>
          </w:tcPr>
          <w:p w14:paraId="3FDE3DC6" w14:textId="3ECE1E74" w:rsidR="00177DCC" w:rsidRDefault="005002CE" w:rsidP="00177DCC">
            <w:hyperlink r:id="rId22" w:history="1">
              <w:r w:rsidR="00177DCC" w:rsidRPr="00334520">
                <w:rPr>
                  <w:rStyle w:val="Hyperlink"/>
                </w:rPr>
                <w:t>ML14266A049</w:t>
              </w:r>
            </w:hyperlink>
          </w:p>
          <w:p w14:paraId="6B9ADB67" w14:textId="747CEC0D" w:rsidR="00BF52E5" w:rsidRPr="006E3EA7" w:rsidRDefault="00BF52E5" w:rsidP="00177DCC">
            <w:r w:rsidRPr="006E3EA7">
              <w:t>11/13/14</w:t>
            </w:r>
          </w:p>
          <w:p w14:paraId="53F9DAF6" w14:textId="2EDFDF27" w:rsidR="00BF52E5" w:rsidRPr="007507A3" w:rsidRDefault="00BF52E5" w:rsidP="00BF52E5">
            <w:r w:rsidRPr="006E3EA7">
              <w:t>CN 14-027</w:t>
            </w:r>
          </w:p>
        </w:tc>
        <w:tc>
          <w:tcPr>
            <w:tcW w:w="5757" w:type="dxa"/>
            <w:shd w:val="clear" w:color="auto" w:fill="auto"/>
            <w:tcMar>
              <w:top w:w="58" w:type="dxa"/>
              <w:left w:w="58" w:type="dxa"/>
              <w:bottom w:w="58" w:type="dxa"/>
              <w:right w:w="58" w:type="dxa"/>
            </w:tcMar>
          </w:tcPr>
          <w:p w14:paraId="335202AF" w14:textId="2874CA48" w:rsidR="00BF52E5" w:rsidRPr="007507A3" w:rsidRDefault="00BF52E5" w:rsidP="00F537AA">
            <w:r w:rsidRPr="006E3EA7">
              <w:t>IP 71111.08 has been revised to incorporate Feedback forms 71111.08- 1899, 2038, 2039, 2044, and 2060</w:t>
            </w:r>
          </w:p>
        </w:tc>
        <w:tc>
          <w:tcPr>
            <w:tcW w:w="1596" w:type="dxa"/>
            <w:shd w:val="clear" w:color="auto" w:fill="auto"/>
            <w:tcMar>
              <w:top w:w="58" w:type="dxa"/>
              <w:left w:w="58" w:type="dxa"/>
              <w:bottom w:w="58" w:type="dxa"/>
              <w:right w:w="58" w:type="dxa"/>
            </w:tcMar>
          </w:tcPr>
          <w:p w14:paraId="6C3DBBF4" w14:textId="0CCE0BB4" w:rsidR="00BF52E5" w:rsidRPr="007507A3" w:rsidRDefault="00BF52E5" w:rsidP="00BF52E5"/>
        </w:tc>
        <w:tc>
          <w:tcPr>
            <w:tcW w:w="2238" w:type="dxa"/>
            <w:shd w:val="clear" w:color="auto" w:fill="auto"/>
            <w:tcMar>
              <w:top w:w="58" w:type="dxa"/>
              <w:left w:w="58" w:type="dxa"/>
              <w:bottom w:w="58" w:type="dxa"/>
              <w:right w:w="58" w:type="dxa"/>
            </w:tcMar>
          </w:tcPr>
          <w:p w14:paraId="17606B51" w14:textId="0D91C6E4" w:rsidR="00BF52E5" w:rsidRPr="007507A3" w:rsidRDefault="005002CE" w:rsidP="00BF52E5">
            <w:hyperlink r:id="rId23" w:history="1">
              <w:r w:rsidR="00BF52E5" w:rsidRPr="00593109">
                <w:rPr>
                  <w:rStyle w:val="Hyperlink"/>
                </w:rPr>
                <w:t>ML14302A323</w:t>
              </w:r>
            </w:hyperlink>
            <w:r w:rsidR="00BF52E5" w:rsidRPr="006E3EA7">
              <w:t xml:space="preserve"> </w:t>
            </w:r>
            <w:hyperlink r:id="rId24" w:history="1">
              <w:r w:rsidR="00BF52E5" w:rsidRPr="00593109">
                <w:rPr>
                  <w:rStyle w:val="Hyperlink"/>
                </w:rPr>
                <w:t>ML14302A576</w:t>
              </w:r>
            </w:hyperlink>
            <w:r w:rsidR="00BF52E5" w:rsidRPr="006E3EA7">
              <w:t xml:space="preserve"> </w:t>
            </w:r>
            <w:hyperlink r:id="rId25" w:history="1">
              <w:r w:rsidR="00BF52E5" w:rsidRPr="00593109">
                <w:rPr>
                  <w:rStyle w:val="Hyperlink"/>
                </w:rPr>
                <w:t>ML14303A018</w:t>
              </w:r>
            </w:hyperlink>
            <w:r w:rsidR="00BF52E5" w:rsidRPr="006E3EA7">
              <w:t xml:space="preserve"> </w:t>
            </w:r>
            <w:hyperlink r:id="rId26" w:history="1">
              <w:r w:rsidR="00BF52E5" w:rsidRPr="00593109">
                <w:rPr>
                  <w:rStyle w:val="Hyperlink"/>
                </w:rPr>
                <w:t>ML14303A019</w:t>
              </w:r>
            </w:hyperlink>
            <w:r w:rsidR="00BF52E5" w:rsidRPr="006E3EA7">
              <w:t xml:space="preserve"> </w:t>
            </w:r>
            <w:hyperlink r:id="rId27" w:history="1">
              <w:r w:rsidR="00BF52E5" w:rsidRPr="00593109">
                <w:rPr>
                  <w:rStyle w:val="Hyperlink"/>
                </w:rPr>
                <w:t>ML14303A020</w:t>
              </w:r>
            </w:hyperlink>
            <w:r w:rsidR="00BF52E5" w:rsidRPr="006E3EA7">
              <w:t xml:space="preserve"> </w:t>
            </w:r>
            <w:hyperlink r:id="rId28" w:history="1">
              <w:r w:rsidR="00BF52E5" w:rsidRPr="00593109">
                <w:rPr>
                  <w:rStyle w:val="Hyperlink"/>
                </w:rPr>
                <w:t>ML14303A021</w:t>
              </w:r>
            </w:hyperlink>
          </w:p>
        </w:tc>
      </w:tr>
      <w:tr w:rsidR="00BF52E5" w:rsidRPr="007507A3" w14:paraId="067112C8" w14:textId="77777777" w:rsidTr="007F362A">
        <w:tc>
          <w:tcPr>
            <w:tcW w:w="1596" w:type="dxa"/>
            <w:shd w:val="clear" w:color="auto" w:fill="auto"/>
            <w:tcMar>
              <w:top w:w="58" w:type="dxa"/>
              <w:left w:w="58" w:type="dxa"/>
              <w:bottom w:w="58" w:type="dxa"/>
              <w:right w:w="58" w:type="dxa"/>
            </w:tcMar>
          </w:tcPr>
          <w:p w14:paraId="01C8EF4D" w14:textId="6B5A9FF3" w:rsidR="00BF52E5" w:rsidRPr="007507A3" w:rsidRDefault="00BF52E5" w:rsidP="00BF52E5"/>
        </w:tc>
        <w:tc>
          <w:tcPr>
            <w:tcW w:w="1773" w:type="dxa"/>
            <w:shd w:val="clear" w:color="auto" w:fill="auto"/>
            <w:tcMar>
              <w:top w:w="58" w:type="dxa"/>
              <w:left w:w="58" w:type="dxa"/>
              <w:bottom w:w="58" w:type="dxa"/>
              <w:right w:w="58" w:type="dxa"/>
            </w:tcMar>
          </w:tcPr>
          <w:p w14:paraId="489E3773" w14:textId="77777777" w:rsidR="008C563A" w:rsidRDefault="005002CE" w:rsidP="008C563A">
            <w:hyperlink r:id="rId29" w:history="1">
              <w:r w:rsidR="00BF52E5" w:rsidRPr="008C563A">
                <w:rPr>
                  <w:rStyle w:val="Hyperlink"/>
                </w:rPr>
                <w:t>ML16350A344</w:t>
              </w:r>
            </w:hyperlink>
          </w:p>
          <w:p w14:paraId="6FA484DD" w14:textId="2380FDD5" w:rsidR="00BF52E5" w:rsidRPr="006E3EA7" w:rsidRDefault="00BF52E5" w:rsidP="008C563A">
            <w:r w:rsidRPr="006E3EA7">
              <w:t>12/22/16</w:t>
            </w:r>
          </w:p>
          <w:p w14:paraId="259241FC" w14:textId="158A17CF" w:rsidR="00BF52E5" w:rsidRPr="007507A3" w:rsidRDefault="00BF52E5" w:rsidP="00BF52E5">
            <w:pPr>
              <w:rPr>
                <w:lang w:val="es-ES_tradnl"/>
              </w:rPr>
            </w:pPr>
            <w:r w:rsidRPr="006E3EA7">
              <w:t>CN 16-035</w:t>
            </w:r>
          </w:p>
        </w:tc>
        <w:tc>
          <w:tcPr>
            <w:tcW w:w="5757" w:type="dxa"/>
            <w:shd w:val="clear" w:color="auto" w:fill="auto"/>
            <w:tcMar>
              <w:top w:w="58" w:type="dxa"/>
              <w:left w:w="58" w:type="dxa"/>
              <w:bottom w:w="58" w:type="dxa"/>
              <w:right w:w="58" w:type="dxa"/>
            </w:tcMar>
          </w:tcPr>
          <w:p w14:paraId="76FA1538" w14:textId="04436343" w:rsidR="00BF52E5" w:rsidRPr="007507A3" w:rsidRDefault="00BF52E5" w:rsidP="00F537AA">
            <w:r w:rsidRPr="006E3EA7">
              <w:t>IP 71111.08 has been revised to incorporate Feedback form 71111.08- 2224 and to clarify inspection requirements vs guidance in response to OIG Audit OIG</w:t>
            </w:r>
            <w:r w:rsidR="002533B9">
              <w:noBreakHyphen/>
            </w:r>
            <w:r w:rsidRPr="006E3EA7">
              <w:t>16-A-12.</w:t>
            </w:r>
          </w:p>
        </w:tc>
        <w:tc>
          <w:tcPr>
            <w:tcW w:w="1596" w:type="dxa"/>
            <w:shd w:val="clear" w:color="auto" w:fill="auto"/>
            <w:tcMar>
              <w:top w:w="58" w:type="dxa"/>
              <w:left w:w="58" w:type="dxa"/>
              <w:bottom w:w="58" w:type="dxa"/>
              <w:right w:w="58" w:type="dxa"/>
            </w:tcMar>
          </w:tcPr>
          <w:p w14:paraId="730CF9C8" w14:textId="57A3AE90" w:rsidR="00BF52E5" w:rsidRPr="007507A3" w:rsidRDefault="00BF52E5" w:rsidP="00BF52E5"/>
        </w:tc>
        <w:tc>
          <w:tcPr>
            <w:tcW w:w="2238" w:type="dxa"/>
            <w:shd w:val="clear" w:color="auto" w:fill="auto"/>
            <w:tcMar>
              <w:top w:w="58" w:type="dxa"/>
              <w:left w:w="58" w:type="dxa"/>
              <w:bottom w:w="58" w:type="dxa"/>
              <w:right w:w="58" w:type="dxa"/>
            </w:tcMar>
          </w:tcPr>
          <w:p w14:paraId="000F5260" w14:textId="77777777" w:rsidR="00BF52E5" w:rsidRPr="006E3EA7" w:rsidRDefault="00BF52E5" w:rsidP="008C563A">
            <w:pPr>
              <w:pStyle w:val="TableParagraph"/>
              <w:ind w:left="0"/>
            </w:pPr>
            <w:r w:rsidRPr="006E3EA7">
              <w:t>71111.08-2224</w:t>
            </w:r>
          </w:p>
          <w:p w14:paraId="53D751FC" w14:textId="48CB1881" w:rsidR="00BF52E5" w:rsidRPr="007507A3" w:rsidRDefault="005002CE" w:rsidP="00BF52E5">
            <w:hyperlink r:id="rId30" w:history="1">
              <w:r w:rsidR="00BF52E5" w:rsidRPr="008C563A">
                <w:rPr>
                  <w:rStyle w:val="Hyperlink"/>
                </w:rPr>
                <w:t>ML16348A023</w:t>
              </w:r>
            </w:hyperlink>
          </w:p>
        </w:tc>
      </w:tr>
      <w:tr w:rsidR="00BF52E5" w:rsidRPr="007507A3" w14:paraId="2141AE3F" w14:textId="77777777" w:rsidTr="007F362A">
        <w:trPr>
          <w:cantSplit/>
        </w:trPr>
        <w:tc>
          <w:tcPr>
            <w:tcW w:w="1596" w:type="dxa"/>
            <w:shd w:val="clear" w:color="auto" w:fill="auto"/>
            <w:tcMar>
              <w:top w:w="58" w:type="dxa"/>
              <w:left w:w="58" w:type="dxa"/>
              <w:bottom w:w="58" w:type="dxa"/>
              <w:right w:w="58" w:type="dxa"/>
            </w:tcMar>
          </w:tcPr>
          <w:p w14:paraId="3AEA3B27" w14:textId="77777777" w:rsidR="00BF52E5" w:rsidRPr="007507A3" w:rsidRDefault="00BF52E5" w:rsidP="00BF52E5"/>
        </w:tc>
        <w:tc>
          <w:tcPr>
            <w:tcW w:w="1773" w:type="dxa"/>
            <w:shd w:val="clear" w:color="auto" w:fill="auto"/>
            <w:tcMar>
              <w:top w:w="58" w:type="dxa"/>
              <w:left w:w="58" w:type="dxa"/>
              <w:bottom w:w="58" w:type="dxa"/>
              <w:right w:w="58" w:type="dxa"/>
            </w:tcMar>
          </w:tcPr>
          <w:p w14:paraId="1CE8287F" w14:textId="77777777" w:rsidR="00CD6CFB" w:rsidRDefault="005002CE" w:rsidP="00BF52E5">
            <w:hyperlink r:id="rId31" w:history="1">
              <w:r w:rsidR="00083369" w:rsidRPr="00083369">
                <w:rPr>
                  <w:rStyle w:val="Hyperlink"/>
                </w:rPr>
                <w:t>ML18051A681</w:t>
              </w:r>
            </w:hyperlink>
          </w:p>
          <w:p w14:paraId="1082F422" w14:textId="62C66244" w:rsidR="009E54C9" w:rsidRPr="00F537AA" w:rsidRDefault="00CD6CFB" w:rsidP="00BF52E5">
            <w:r>
              <w:t>1</w:t>
            </w:r>
            <w:r w:rsidR="009E54C9">
              <w:t>2/14/18</w:t>
            </w:r>
          </w:p>
          <w:p w14:paraId="3E5EB00A" w14:textId="4520B2BB" w:rsidR="004711B7" w:rsidRDefault="004711B7" w:rsidP="00BF52E5">
            <w:pPr>
              <w:rPr>
                <w:lang w:val="es-ES_tradnl"/>
              </w:rPr>
            </w:pPr>
            <w:r w:rsidRPr="00F537AA">
              <w:t xml:space="preserve">CN </w:t>
            </w:r>
            <w:r w:rsidR="009E54C9">
              <w:t>18-043</w:t>
            </w:r>
          </w:p>
          <w:p w14:paraId="0A09D7DA" w14:textId="5B0BCFDC" w:rsidR="004711B7" w:rsidRPr="007507A3" w:rsidRDefault="004711B7" w:rsidP="00BF52E5">
            <w:pPr>
              <w:rPr>
                <w:lang w:val="es-ES_tradnl"/>
              </w:rPr>
            </w:pPr>
          </w:p>
        </w:tc>
        <w:tc>
          <w:tcPr>
            <w:tcW w:w="5757" w:type="dxa"/>
            <w:shd w:val="clear" w:color="auto" w:fill="auto"/>
            <w:tcMar>
              <w:top w:w="58" w:type="dxa"/>
              <w:left w:w="58" w:type="dxa"/>
              <w:bottom w:w="58" w:type="dxa"/>
              <w:right w:w="58" w:type="dxa"/>
            </w:tcMar>
          </w:tcPr>
          <w:p w14:paraId="01A2998C" w14:textId="390872C9" w:rsidR="00B85E54" w:rsidRDefault="00B22918" w:rsidP="001B44CC">
            <w:pPr>
              <w:spacing w:after="120"/>
            </w:pPr>
            <w:r>
              <w:t>Reformatted</w:t>
            </w:r>
            <w:r w:rsidR="001D0E55">
              <w:t xml:space="preserve"> </w:t>
            </w:r>
            <w:r w:rsidR="00C1436C">
              <w:t xml:space="preserve">the </w:t>
            </w:r>
            <w:r w:rsidR="001D0E55">
              <w:t>contents</w:t>
            </w:r>
            <w:r w:rsidR="00C1436C">
              <w:t xml:space="preserve"> of the </w:t>
            </w:r>
            <w:r w:rsidR="00613C64">
              <w:t>inspection procedure</w:t>
            </w:r>
            <w:r w:rsidR="00B85E54">
              <w:t xml:space="preserve">, </w:t>
            </w:r>
            <w:r w:rsidR="001D0E55">
              <w:t>r</w:t>
            </w:r>
            <w:r>
              <w:t>emoved redundant guidance related to</w:t>
            </w:r>
            <w:r w:rsidR="001D0E55">
              <w:t xml:space="preserve"> the</w:t>
            </w:r>
            <w:r>
              <w:t xml:space="preserve"> monitoring </w:t>
            </w:r>
            <w:r w:rsidR="001D0E55">
              <w:t xml:space="preserve">of </w:t>
            </w:r>
            <w:r w:rsidR="00613C64">
              <w:t>steam generator</w:t>
            </w:r>
            <w:r>
              <w:t xml:space="preserve"> leakage and provided a reference to</w:t>
            </w:r>
            <w:r w:rsidR="009430AE">
              <w:t xml:space="preserve"> the more comprehensive </w:t>
            </w:r>
            <w:r w:rsidR="00B85E54">
              <w:t>Inspection Manual Chapter (</w:t>
            </w:r>
            <w:r>
              <w:t>IMC</w:t>
            </w:r>
            <w:r w:rsidR="00B85E54">
              <w:t>) </w:t>
            </w:r>
            <w:r>
              <w:t>0327</w:t>
            </w:r>
            <w:r w:rsidR="00B85E54">
              <w:t xml:space="preserve">, </w:t>
            </w:r>
            <w:r w:rsidR="00B85E54" w:rsidRPr="00617A4B">
              <w:t>“Steam Generator Tube Primary-to-Secondary Leakage</w:t>
            </w:r>
            <w:r>
              <w:t>.</w:t>
            </w:r>
            <w:r w:rsidR="00B85E54">
              <w:t>”</w:t>
            </w:r>
            <w:r>
              <w:t xml:space="preserve"> Added guidance that inspectors </w:t>
            </w:r>
            <w:r w:rsidR="00B85E54">
              <w:t>should</w:t>
            </w:r>
            <w:r>
              <w:t xml:space="preserve"> observe </w:t>
            </w:r>
            <w:r w:rsidR="00613C64">
              <w:t>pressurized-water reactor</w:t>
            </w:r>
            <w:r>
              <w:t xml:space="preserve"> </w:t>
            </w:r>
            <w:r w:rsidR="00B85E54">
              <w:t>v</w:t>
            </w:r>
            <w:r w:rsidR="00B85E54" w:rsidRPr="00F94894">
              <w:t xml:space="preserve">essel </w:t>
            </w:r>
            <w:r w:rsidR="00B85E54">
              <w:t>u</w:t>
            </w:r>
            <w:r w:rsidR="00B85E54" w:rsidRPr="00F94894">
              <w:t xml:space="preserve">pper </w:t>
            </w:r>
            <w:r w:rsidR="00B85E54">
              <w:t>h</w:t>
            </w:r>
            <w:r w:rsidR="00B85E54" w:rsidRPr="00F94894">
              <w:t xml:space="preserve">ead </w:t>
            </w:r>
            <w:r w:rsidR="00B85E54">
              <w:t>p</w:t>
            </w:r>
            <w:r w:rsidR="00B85E54" w:rsidRPr="00F94894">
              <w:t>enetration</w:t>
            </w:r>
            <w:r>
              <w:t xml:space="preserve"> inspections.</w:t>
            </w:r>
          </w:p>
          <w:p w14:paraId="4D7952D0" w14:textId="753AE0B9" w:rsidR="00B85E54" w:rsidRDefault="00B22918" w:rsidP="001B44CC">
            <w:pPr>
              <w:spacing w:after="120"/>
            </w:pPr>
            <w:r w:rsidRPr="007507A3">
              <w:t>Eliminate</w:t>
            </w:r>
            <w:r w:rsidR="00B85E54">
              <w:t>d</w:t>
            </w:r>
            <w:r w:rsidRPr="007507A3">
              <w:t xml:space="preserve"> redundancy and improved</w:t>
            </w:r>
            <w:r w:rsidR="00C1436C">
              <w:t xml:space="preserve"> the </w:t>
            </w:r>
            <w:r w:rsidR="002533B9">
              <w:t>inspection procedure</w:t>
            </w:r>
            <w:r w:rsidRPr="007507A3">
              <w:t xml:space="preserve"> </w:t>
            </w:r>
            <w:r w:rsidR="002533B9">
              <w:t>in terms of</w:t>
            </w:r>
            <w:r w:rsidRPr="007507A3">
              <w:t xml:space="preserve"> plain writing.</w:t>
            </w:r>
          </w:p>
          <w:p w14:paraId="36AA8C41" w14:textId="2795BBDB" w:rsidR="00BF52E5" w:rsidRPr="007507A3" w:rsidRDefault="00B22918" w:rsidP="002F698F">
            <w:pPr>
              <w:spacing w:after="120"/>
            </w:pPr>
            <w:r w:rsidRPr="007507A3">
              <w:t>Relocated optional requirements to the guidance section to better align</w:t>
            </w:r>
            <w:r w:rsidR="00C1436C">
              <w:t xml:space="preserve"> them</w:t>
            </w:r>
            <w:r w:rsidRPr="007507A3">
              <w:t xml:space="preserve"> with</w:t>
            </w:r>
            <w:r w:rsidR="00B85E54">
              <w:t xml:space="preserve"> the </w:t>
            </w:r>
            <w:r w:rsidRPr="007507A3">
              <w:t>sample completion requirements</w:t>
            </w:r>
            <w:r w:rsidR="00B85E54">
              <w:t xml:space="preserve"> in Section 8.04 of </w:t>
            </w:r>
            <w:r w:rsidR="00B85E54" w:rsidRPr="007507A3">
              <w:t>IMC 2515</w:t>
            </w:r>
            <w:r w:rsidR="00322639">
              <w:t>, “Light</w:t>
            </w:r>
            <w:r w:rsidR="00322639">
              <w:noBreakHyphen/>
              <w:t>Water Reactor Inspection Program—Operations Phase</w:t>
            </w:r>
            <w:r w:rsidRPr="007507A3">
              <w:t>.</w:t>
            </w:r>
            <w:r w:rsidR="00322639">
              <w:t>”</w:t>
            </w:r>
          </w:p>
        </w:tc>
        <w:tc>
          <w:tcPr>
            <w:tcW w:w="1596" w:type="dxa"/>
            <w:shd w:val="clear" w:color="auto" w:fill="auto"/>
            <w:tcMar>
              <w:top w:w="58" w:type="dxa"/>
              <w:left w:w="58" w:type="dxa"/>
              <w:bottom w:w="58" w:type="dxa"/>
              <w:right w:w="58" w:type="dxa"/>
            </w:tcMar>
          </w:tcPr>
          <w:p w14:paraId="47D36D15" w14:textId="3D6CB0AA" w:rsidR="00BF52E5" w:rsidRPr="007507A3" w:rsidRDefault="00BF52E5" w:rsidP="00BF52E5"/>
        </w:tc>
        <w:tc>
          <w:tcPr>
            <w:tcW w:w="2238" w:type="dxa"/>
            <w:shd w:val="clear" w:color="auto" w:fill="auto"/>
            <w:tcMar>
              <w:top w:w="58" w:type="dxa"/>
              <w:left w:w="58" w:type="dxa"/>
              <w:bottom w:w="58" w:type="dxa"/>
              <w:right w:w="58" w:type="dxa"/>
            </w:tcMar>
          </w:tcPr>
          <w:p w14:paraId="0CD4E5EB" w14:textId="7B68B223" w:rsidR="00BF52E5" w:rsidRDefault="005002CE" w:rsidP="00BF52E5">
            <w:hyperlink r:id="rId32" w:history="1">
              <w:r w:rsidR="00322639" w:rsidRPr="003B2DF0">
                <w:rPr>
                  <w:rStyle w:val="Hyperlink"/>
                </w:rPr>
                <w:t>ML18094A298</w:t>
              </w:r>
            </w:hyperlink>
          </w:p>
          <w:p w14:paraId="1F65466E" w14:textId="77777777" w:rsidR="003D55F0" w:rsidRDefault="003D55F0" w:rsidP="00BF52E5"/>
          <w:p w14:paraId="112B8A8C" w14:textId="769DD0EF" w:rsidR="004E42FA" w:rsidRDefault="004E42FA" w:rsidP="00BF52E5">
            <w:r>
              <w:t>71111.08</w:t>
            </w:r>
            <w:r w:rsidR="00322639">
              <w:noBreakHyphen/>
            </w:r>
            <w:r>
              <w:t>2275</w:t>
            </w:r>
          </w:p>
          <w:p w14:paraId="4B346D0B" w14:textId="6090141A" w:rsidR="009E54C9" w:rsidRDefault="009E54C9" w:rsidP="00BF52E5">
            <w:r>
              <w:t>ML18323A023</w:t>
            </w:r>
          </w:p>
          <w:p w14:paraId="0AB81EAF" w14:textId="77777777" w:rsidR="004E42FA" w:rsidRDefault="004E42FA" w:rsidP="0018747C">
            <w:r>
              <w:t>71111.08</w:t>
            </w:r>
            <w:r w:rsidR="00322639">
              <w:noBreakHyphen/>
            </w:r>
            <w:r>
              <w:t>2294</w:t>
            </w:r>
          </w:p>
          <w:p w14:paraId="150CA5CF" w14:textId="608AC34F" w:rsidR="009E54C9" w:rsidRPr="007507A3" w:rsidRDefault="009E54C9" w:rsidP="0018747C">
            <w:r>
              <w:t>ML18109A128</w:t>
            </w:r>
          </w:p>
        </w:tc>
      </w:tr>
      <w:tr w:rsidR="00DB32CA" w:rsidRPr="007507A3" w14:paraId="29E48AE1" w14:textId="77777777" w:rsidTr="00CB671D">
        <w:tc>
          <w:tcPr>
            <w:tcW w:w="1596" w:type="dxa"/>
            <w:shd w:val="clear" w:color="auto" w:fill="auto"/>
            <w:tcMar>
              <w:top w:w="58" w:type="dxa"/>
              <w:left w:w="58" w:type="dxa"/>
              <w:bottom w:w="58" w:type="dxa"/>
              <w:right w:w="58" w:type="dxa"/>
            </w:tcMar>
          </w:tcPr>
          <w:p w14:paraId="299FB34F" w14:textId="77777777" w:rsidR="00DB32CA" w:rsidRPr="007507A3" w:rsidRDefault="00DB32CA" w:rsidP="00BF52E5"/>
        </w:tc>
        <w:tc>
          <w:tcPr>
            <w:tcW w:w="1773" w:type="dxa"/>
            <w:shd w:val="clear" w:color="auto" w:fill="auto"/>
            <w:tcMar>
              <w:top w:w="58" w:type="dxa"/>
              <w:left w:w="58" w:type="dxa"/>
              <w:bottom w:w="58" w:type="dxa"/>
              <w:right w:w="58" w:type="dxa"/>
            </w:tcMar>
          </w:tcPr>
          <w:p w14:paraId="61809670" w14:textId="77777777" w:rsidR="00DB32CA" w:rsidRDefault="005002CE" w:rsidP="00BF52E5">
            <w:pPr>
              <w:rPr>
                <w:rStyle w:val="Hyperlink"/>
              </w:rPr>
            </w:pPr>
            <w:hyperlink r:id="rId33" w:history="1">
              <w:r w:rsidR="007F362A" w:rsidRPr="007F362A">
                <w:rPr>
                  <w:rStyle w:val="Hyperlink"/>
                </w:rPr>
                <w:t>ML22137A177</w:t>
              </w:r>
            </w:hyperlink>
          </w:p>
          <w:p w14:paraId="536BD470" w14:textId="77777777" w:rsidR="00E45DDB" w:rsidRDefault="00E45DDB" w:rsidP="00BF52E5">
            <w:r>
              <w:t>08/08/22</w:t>
            </w:r>
          </w:p>
          <w:p w14:paraId="6EAE9BAA" w14:textId="7DDA5E0B" w:rsidR="00E45DDB" w:rsidRDefault="00E45DDB" w:rsidP="00BF52E5">
            <w:r>
              <w:t>CN 22-016</w:t>
            </w:r>
          </w:p>
        </w:tc>
        <w:tc>
          <w:tcPr>
            <w:tcW w:w="5757" w:type="dxa"/>
            <w:shd w:val="clear" w:color="auto" w:fill="auto"/>
            <w:tcMar>
              <w:top w:w="58" w:type="dxa"/>
              <w:left w:w="58" w:type="dxa"/>
              <w:bottom w:w="58" w:type="dxa"/>
              <w:right w:w="58" w:type="dxa"/>
            </w:tcMar>
          </w:tcPr>
          <w:p w14:paraId="64E6497C" w14:textId="39891A35" w:rsidR="00DB32CA" w:rsidRDefault="00E5413D" w:rsidP="006B7EBD">
            <w:pPr>
              <w:pStyle w:val="xmsolistparagraph"/>
              <w:ind w:left="0"/>
              <w:rPr>
                <w:rFonts w:ascii="Arial" w:eastAsia="Times New Roman" w:hAnsi="Arial" w:cs="Arial"/>
              </w:rPr>
            </w:pPr>
            <w:r w:rsidRPr="006B7EBD">
              <w:rPr>
                <w:rFonts w:ascii="Arial" w:eastAsia="Times New Roman" w:hAnsi="Arial" w:cs="Arial"/>
              </w:rPr>
              <w:t xml:space="preserve">Reformatted SAMPLE REQUIREMENTS table by removing </w:t>
            </w:r>
            <w:r w:rsidR="00C41210" w:rsidRPr="006B7EBD">
              <w:rPr>
                <w:rFonts w:ascii="Arial" w:eastAsia="Times New Roman" w:hAnsi="Arial" w:cs="Arial"/>
              </w:rPr>
              <w:t xml:space="preserve">references to </w:t>
            </w:r>
            <w:r w:rsidRPr="006B7EBD">
              <w:rPr>
                <w:rFonts w:ascii="Arial" w:eastAsia="Times New Roman" w:hAnsi="Arial" w:cs="Arial"/>
              </w:rPr>
              <w:t>BWR and PWR</w:t>
            </w:r>
            <w:r w:rsidR="000F6911" w:rsidRPr="006B7EBD">
              <w:rPr>
                <w:rFonts w:ascii="Arial" w:eastAsia="Times New Roman" w:hAnsi="Arial" w:cs="Arial"/>
              </w:rPr>
              <w:t xml:space="preserve">, </w:t>
            </w:r>
            <w:r w:rsidR="00EA2557">
              <w:rPr>
                <w:rFonts w:ascii="Arial" w:eastAsia="Times New Roman" w:hAnsi="Arial" w:cs="Arial"/>
              </w:rPr>
              <w:t xml:space="preserve">changing </w:t>
            </w:r>
            <w:r w:rsidR="00BF3483">
              <w:rPr>
                <w:rFonts w:ascii="Arial" w:eastAsia="Times New Roman" w:hAnsi="Arial" w:cs="Arial"/>
              </w:rPr>
              <w:t xml:space="preserve">Section </w:t>
            </w:r>
            <w:r w:rsidR="00EA2557">
              <w:rPr>
                <w:rFonts w:ascii="Arial" w:eastAsia="Times New Roman" w:hAnsi="Arial" w:cs="Arial"/>
              </w:rPr>
              <w:t>03.01a</w:t>
            </w:r>
            <w:r w:rsidR="00BF3483">
              <w:rPr>
                <w:rFonts w:ascii="Arial" w:eastAsia="Times New Roman" w:hAnsi="Arial" w:cs="Arial"/>
              </w:rPr>
              <w:t xml:space="preserve"> </w:t>
            </w:r>
            <w:r w:rsidR="00EA2557">
              <w:rPr>
                <w:rFonts w:ascii="Arial" w:eastAsia="Times New Roman" w:hAnsi="Arial" w:cs="Arial"/>
              </w:rPr>
              <w:t>to 03</w:t>
            </w:r>
            <w:r w:rsidR="00440F83">
              <w:rPr>
                <w:rFonts w:ascii="Arial" w:eastAsia="Times New Roman" w:hAnsi="Arial" w:cs="Arial"/>
              </w:rPr>
              <w:t>.01 for BWRs</w:t>
            </w:r>
            <w:r w:rsidR="00133B95">
              <w:rPr>
                <w:rFonts w:ascii="Arial" w:eastAsia="Times New Roman" w:hAnsi="Arial" w:cs="Arial"/>
              </w:rPr>
              <w:t xml:space="preserve"> and PWRs</w:t>
            </w:r>
            <w:r w:rsidR="00440F83">
              <w:rPr>
                <w:rFonts w:ascii="Arial" w:eastAsia="Times New Roman" w:hAnsi="Arial" w:cs="Arial"/>
              </w:rPr>
              <w:t xml:space="preserve">, </w:t>
            </w:r>
            <w:r w:rsidR="00703B99">
              <w:rPr>
                <w:rFonts w:ascii="Arial" w:eastAsia="Times New Roman" w:hAnsi="Arial" w:cs="Arial"/>
              </w:rPr>
              <w:t xml:space="preserve">and changing </w:t>
            </w:r>
            <w:r w:rsidR="006E1D0C">
              <w:rPr>
                <w:rFonts w:ascii="Arial" w:eastAsia="Times New Roman" w:hAnsi="Arial" w:cs="Arial"/>
              </w:rPr>
              <w:t>Section 03.01</w:t>
            </w:r>
            <w:r w:rsidR="000043FD">
              <w:rPr>
                <w:rFonts w:ascii="Arial" w:eastAsia="Times New Roman" w:hAnsi="Arial" w:cs="Arial"/>
              </w:rPr>
              <w:t xml:space="preserve"> a-d </w:t>
            </w:r>
            <w:r w:rsidR="00654A95">
              <w:rPr>
                <w:rFonts w:ascii="Arial" w:eastAsia="Times New Roman" w:hAnsi="Arial" w:cs="Arial"/>
              </w:rPr>
              <w:t xml:space="preserve">for PWRs </w:t>
            </w:r>
            <w:r w:rsidR="00830054">
              <w:rPr>
                <w:rFonts w:ascii="Arial" w:eastAsia="Times New Roman" w:hAnsi="Arial" w:cs="Arial"/>
              </w:rPr>
              <w:t xml:space="preserve">to </w:t>
            </w:r>
            <w:r w:rsidR="004D7AD2">
              <w:rPr>
                <w:rFonts w:ascii="Arial" w:eastAsia="Times New Roman" w:hAnsi="Arial" w:cs="Arial"/>
              </w:rPr>
              <w:t>S</w:t>
            </w:r>
            <w:r w:rsidRPr="006B7EBD">
              <w:rPr>
                <w:rFonts w:ascii="Arial" w:eastAsia="Times New Roman" w:hAnsi="Arial" w:cs="Arial"/>
              </w:rPr>
              <w:t>ection</w:t>
            </w:r>
            <w:r w:rsidR="001B4476" w:rsidRPr="006B7EBD">
              <w:rPr>
                <w:rFonts w:ascii="Arial" w:eastAsia="Times New Roman" w:hAnsi="Arial" w:cs="Arial"/>
              </w:rPr>
              <w:t>s</w:t>
            </w:r>
            <w:r w:rsidRPr="006B7EBD">
              <w:rPr>
                <w:rFonts w:ascii="Arial" w:eastAsia="Times New Roman" w:hAnsi="Arial" w:cs="Arial"/>
              </w:rPr>
              <w:t xml:space="preserve"> 03.0</w:t>
            </w:r>
            <w:r w:rsidR="00E33F03">
              <w:rPr>
                <w:rFonts w:ascii="Arial" w:eastAsia="Times New Roman" w:hAnsi="Arial" w:cs="Arial"/>
              </w:rPr>
              <w:t>2</w:t>
            </w:r>
            <w:r w:rsidR="007D1507">
              <w:rPr>
                <w:rFonts w:ascii="Arial" w:eastAsia="Times New Roman" w:hAnsi="Arial" w:cs="Arial"/>
              </w:rPr>
              <w:t xml:space="preserve"> (for 03.01</w:t>
            </w:r>
            <w:r w:rsidR="00B43083">
              <w:rPr>
                <w:rFonts w:ascii="Arial" w:eastAsia="Times New Roman" w:hAnsi="Arial" w:cs="Arial"/>
              </w:rPr>
              <w:t>b)</w:t>
            </w:r>
            <w:r w:rsidR="00E33F03">
              <w:rPr>
                <w:rFonts w:ascii="Arial" w:eastAsia="Times New Roman" w:hAnsi="Arial" w:cs="Arial"/>
              </w:rPr>
              <w:t>, 03.03</w:t>
            </w:r>
            <w:r w:rsidR="00B43083">
              <w:rPr>
                <w:rFonts w:ascii="Arial" w:eastAsia="Times New Roman" w:hAnsi="Arial" w:cs="Arial"/>
              </w:rPr>
              <w:t xml:space="preserve"> (for 03.01c)</w:t>
            </w:r>
            <w:r w:rsidR="00E33F03">
              <w:rPr>
                <w:rFonts w:ascii="Arial" w:eastAsia="Times New Roman" w:hAnsi="Arial" w:cs="Arial"/>
              </w:rPr>
              <w:t xml:space="preserve"> </w:t>
            </w:r>
            <w:r w:rsidRPr="006B7EBD">
              <w:rPr>
                <w:rFonts w:ascii="Arial" w:eastAsia="Times New Roman" w:hAnsi="Arial" w:cs="Arial"/>
              </w:rPr>
              <w:t>and 03.04</w:t>
            </w:r>
            <w:r w:rsidR="00B43083">
              <w:rPr>
                <w:rFonts w:ascii="Arial" w:eastAsia="Times New Roman" w:hAnsi="Arial" w:cs="Arial"/>
              </w:rPr>
              <w:t xml:space="preserve"> (for 03.01d)</w:t>
            </w:r>
            <w:r w:rsidRPr="006B7EBD">
              <w:rPr>
                <w:rFonts w:ascii="Arial" w:eastAsia="Times New Roman" w:hAnsi="Arial" w:cs="Arial"/>
              </w:rPr>
              <w:t xml:space="preserve">, </w:t>
            </w:r>
            <w:r w:rsidR="00B803D1" w:rsidRPr="006B7EBD">
              <w:rPr>
                <w:rFonts w:ascii="Arial" w:eastAsia="Times New Roman" w:hAnsi="Arial" w:cs="Arial"/>
              </w:rPr>
              <w:t xml:space="preserve">and </w:t>
            </w:r>
            <w:r w:rsidRPr="006B7EBD">
              <w:rPr>
                <w:rFonts w:ascii="Arial" w:eastAsia="Times New Roman" w:hAnsi="Arial" w:cs="Arial"/>
              </w:rPr>
              <w:t>add</w:t>
            </w:r>
            <w:r w:rsidR="001B4476" w:rsidRPr="006B7EBD">
              <w:rPr>
                <w:rFonts w:ascii="Arial" w:eastAsia="Times New Roman" w:hAnsi="Arial" w:cs="Arial"/>
              </w:rPr>
              <w:t>ing</w:t>
            </w:r>
            <w:r w:rsidRPr="006B7EBD">
              <w:rPr>
                <w:rFonts w:ascii="Arial" w:eastAsia="Times New Roman" w:hAnsi="Arial" w:cs="Arial"/>
              </w:rPr>
              <w:t xml:space="preserve"> “When Required” for each sample</w:t>
            </w:r>
            <w:r w:rsidR="00DD79D3" w:rsidRPr="006B7EBD">
              <w:rPr>
                <w:rFonts w:ascii="Arial" w:eastAsia="Times New Roman" w:hAnsi="Arial" w:cs="Arial"/>
              </w:rPr>
              <w:t xml:space="preserve"> section</w:t>
            </w:r>
            <w:r w:rsidR="00313C9A">
              <w:rPr>
                <w:rFonts w:ascii="Arial" w:eastAsia="Times New Roman" w:hAnsi="Arial" w:cs="Arial"/>
              </w:rPr>
              <w:t xml:space="preserve">. </w:t>
            </w:r>
            <w:r w:rsidR="00C86D9D" w:rsidRPr="00C86D9D">
              <w:rPr>
                <w:rFonts w:ascii="Arial" w:eastAsia="Times New Roman" w:hAnsi="Arial" w:cs="Arial"/>
              </w:rPr>
              <w:t>Revise</w:t>
            </w:r>
            <w:r w:rsidR="00C86D9D">
              <w:rPr>
                <w:rFonts w:ascii="Arial" w:eastAsia="Times New Roman" w:hAnsi="Arial" w:cs="Arial"/>
              </w:rPr>
              <w:t>d</w:t>
            </w:r>
            <w:r w:rsidR="00C86D9D" w:rsidRPr="00C86D9D">
              <w:rPr>
                <w:rFonts w:ascii="Arial" w:eastAsia="Times New Roman" w:hAnsi="Arial" w:cs="Arial"/>
              </w:rPr>
              <w:t xml:space="preserve"> table to address renumbering (i.e., 03.01 NDE/Welding 36 hours +/- 6; 03.02 RPV Head 20 hours +/- 4; 03.03 Boric Acid 10 hours +/- 2; 03.04 Steam Generator Tubes 20 hours +/- 4)</w:t>
            </w:r>
            <w:r w:rsidR="00E67681">
              <w:rPr>
                <w:rFonts w:ascii="Arial" w:eastAsia="Times New Roman" w:hAnsi="Arial" w:cs="Arial"/>
              </w:rPr>
              <w:t xml:space="preserve"> and </w:t>
            </w:r>
            <w:r w:rsidR="00A37932">
              <w:rPr>
                <w:rFonts w:ascii="Arial" w:eastAsia="Times New Roman" w:hAnsi="Arial" w:cs="Arial"/>
              </w:rPr>
              <w:t xml:space="preserve">consequently, </w:t>
            </w:r>
            <w:r w:rsidR="006A5C7F">
              <w:rPr>
                <w:rFonts w:ascii="Arial" w:eastAsia="Times New Roman" w:hAnsi="Arial" w:cs="Arial"/>
              </w:rPr>
              <w:t xml:space="preserve">the </w:t>
            </w:r>
            <w:r w:rsidR="00E67681">
              <w:rPr>
                <w:rFonts w:ascii="Arial" w:eastAsia="Times New Roman" w:hAnsi="Arial" w:cs="Arial"/>
              </w:rPr>
              <w:t xml:space="preserve">table footnote was </w:t>
            </w:r>
            <w:r w:rsidR="00927B03">
              <w:rPr>
                <w:rFonts w:ascii="Arial" w:eastAsia="Times New Roman" w:hAnsi="Arial" w:cs="Arial"/>
              </w:rPr>
              <w:t xml:space="preserve">changed </w:t>
            </w:r>
            <w:r w:rsidR="00BE6741">
              <w:rPr>
                <w:rFonts w:ascii="Arial" w:eastAsia="Times New Roman" w:hAnsi="Arial" w:cs="Arial"/>
              </w:rPr>
              <w:t>to clarify when each sample is required</w:t>
            </w:r>
            <w:r w:rsidR="00000398">
              <w:rPr>
                <w:rFonts w:ascii="Arial" w:eastAsia="Times New Roman" w:hAnsi="Arial" w:cs="Arial"/>
              </w:rPr>
              <w:t>.</w:t>
            </w:r>
            <w:r w:rsidR="00703B99">
              <w:rPr>
                <w:rFonts w:ascii="Arial" w:eastAsia="Times New Roman" w:hAnsi="Arial" w:cs="Arial"/>
              </w:rPr>
              <w:t xml:space="preserve"> </w:t>
            </w:r>
            <w:r w:rsidR="00313C9A">
              <w:rPr>
                <w:rFonts w:ascii="Arial" w:eastAsia="Times New Roman" w:hAnsi="Arial" w:cs="Arial"/>
              </w:rPr>
              <w:t xml:space="preserve">The </w:t>
            </w:r>
            <w:r w:rsidR="009E53E1">
              <w:rPr>
                <w:rFonts w:ascii="Arial" w:eastAsia="Times New Roman" w:hAnsi="Arial" w:cs="Arial"/>
              </w:rPr>
              <w:t>c</w:t>
            </w:r>
            <w:r w:rsidR="00313C9A">
              <w:rPr>
                <w:rFonts w:ascii="Arial" w:eastAsia="Times New Roman" w:hAnsi="Arial" w:cs="Arial"/>
              </w:rPr>
              <w:t xml:space="preserve">orresponding sections </w:t>
            </w:r>
            <w:r w:rsidR="00D0017E">
              <w:rPr>
                <w:rFonts w:ascii="Arial" w:eastAsia="Times New Roman" w:hAnsi="Arial" w:cs="Arial"/>
              </w:rPr>
              <w:t xml:space="preserve">listed in the table </w:t>
            </w:r>
            <w:r w:rsidR="009E53E1">
              <w:rPr>
                <w:rFonts w:ascii="Arial" w:eastAsia="Times New Roman" w:hAnsi="Arial" w:cs="Arial"/>
              </w:rPr>
              <w:t xml:space="preserve">were updated in the body of the IP. </w:t>
            </w:r>
            <w:r w:rsidR="00C41210" w:rsidRPr="006B7EBD">
              <w:rPr>
                <w:rFonts w:ascii="Arial" w:eastAsia="Times New Roman" w:hAnsi="Arial" w:cs="Arial"/>
              </w:rPr>
              <w:t>Made e</w:t>
            </w:r>
            <w:r w:rsidRPr="006B7EBD">
              <w:rPr>
                <w:rFonts w:ascii="Arial" w:eastAsia="Times New Roman" w:hAnsi="Arial" w:cs="Arial"/>
              </w:rPr>
              <w:t xml:space="preserve">ditorial </w:t>
            </w:r>
            <w:r w:rsidRPr="006B7EBD">
              <w:rPr>
                <w:rFonts w:ascii="Arial" w:eastAsia="Times New Roman" w:hAnsi="Arial" w:cs="Arial"/>
              </w:rPr>
              <w:lastRenderedPageBreak/>
              <w:t xml:space="preserve">changes </w:t>
            </w:r>
            <w:r w:rsidR="00401DC1">
              <w:rPr>
                <w:rFonts w:ascii="Arial" w:eastAsia="Times New Roman" w:hAnsi="Arial" w:cs="Arial"/>
              </w:rPr>
              <w:t>in Section</w:t>
            </w:r>
            <w:r w:rsidR="00EA25CF">
              <w:rPr>
                <w:rFonts w:ascii="Arial" w:eastAsia="Times New Roman" w:hAnsi="Arial" w:cs="Arial"/>
              </w:rPr>
              <w:t>s</w:t>
            </w:r>
            <w:r w:rsidR="00401DC1">
              <w:rPr>
                <w:rFonts w:ascii="Arial" w:eastAsia="Times New Roman" w:hAnsi="Arial" w:cs="Arial"/>
              </w:rPr>
              <w:t xml:space="preserve"> </w:t>
            </w:r>
            <w:r w:rsidR="00BC2508">
              <w:rPr>
                <w:rFonts w:ascii="Arial" w:eastAsia="Times New Roman" w:hAnsi="Arial" w:cs="Arial"/>
              </w:rPr>
              <w:t xml:space="preserve">03.01a </w:t>
            </w:r>
            <w:r w:rsidR="005E0B60">
              <w:rPr>
                <w:rFonts w:ascii="Arial" w:eastAsia="Times New Roman" w:hAnsi="Arial" w:cs="Arial"/>
              </w:rPr>
              <w:t xml:space="preserve">(now 03.01), </w:t>
            </w:r>
            <w:r w:rsidR="00401DC1">
              <w:rPr>
                <w:rFonts w:ascii="Arial" w:eastAsia="Times New Roman" w:hAnsi="Arial" w:cs="Arial"/>
              </w:rPr>
              <w:t xml:space="preserve">03.01 b (now </w:t>
            </w:r>
            <w:r w:rsidR="00B803D1" w:rsidRPr="006B7EBD">
              <w:rPr>
                <w:rFonts w:ascii="Arial" w:eastAsia="Times New Roman" w:hAnsi="Arial" w:cs="Arial"/>
              </w:rPr>
              <w:t>03.02</w:t>
            </w:r>
            <w:r w:rsidR="00401DC1">
              <w:rPr>
                <w:rFonts w:ascii="Arial" w:eastAsia="Times New Roman" w:hAnsi="Arial" w:cs="Arial"/>
              </w:rPr>
              <w:t>)</w:t>
            </w:r>
            <w:r w:rsidR="00EA25CF">
              <w:rPr>
                <w:rFonts w:ascii="Arial" w:eastAsia="Times New Roman" w:hAnsi="Arial" w:cs="Arial"/>
              </w:rPr>
              <w:t xml:space="preserve">, </w:t>
            </w:r>
            <w:r w:rsidR="00F957F1">
              <w:rPr>
                <w:rFonts w:ascii="Arial" w:eastAsia="Times New Roman" w:hAnsi="Arial" w:cs="Arial"/>
              </w:rPr>
              <w:t>03.0</w:t>
            </w:r>
            <w:r w:rsidR="004C34CA">
              <w:rPr>
                <w:rFonts w:ascii="Arial" w:eastAsia="Times New Roman" w:hAnsi="Arial" w:cs="Arial"/>
              </w:rPr>
              <w:t>1</w:t>
            </w:r>
            <w:r w:rsidR="00F957F1">
              <w:rPr>
                <w:rFonts w:ascii="Arial" w:eastAsia="Times New Roman" w:hAnsi="Arial" w:cs="Arial"/>
              </w:rPr>
              <w:t xml:space="preserve">c </w:t>
            </w:r>
            <w:r w:rsidR="0083724A">
              <w:rPr>
                <w:rFonts w:ascii="Arial" w:eastAsia="Times New Roman" w:hAnsi="Arial" w:cs="Arial"/>
              </w:rPr>
              <w:t>(</w:t>
            </w:r>
            <w:r w:rsidR="00F957F1">
              <w:rPr>
                <w:rFonts w:ascii="Arial" w:eastAsia="Times New Roman" w:hAnsi="Arial" w:cs="Arial"/>
              </w:rPr>
              <w:t xml:space="preserve">now </w:t>
            </w:r>
            <w:r w:rsidR="000F6911" w:rsidRPr="006B7EBD">
              <w:rPr>
                <w:rFonts w:ascii="Arial" w:eastAsia="Times New Roman" w:hAnsi="Arial" w:cs="Arial"/>
              </w:rPr>
              <w:t>03.0</w:t>
            </w:r>
            <w:r w:rsidR="001B4476" w:rsidRPr="006B7EBD">
              <w:rPr>
                <w:rFonts w:ascii="Arial" w:eastAsia="Times New Roman" w:hAnsi="Arial" w:cs="Arial"/>
              </w:rPr>
              <w:t>3</w:t>
            </w:r>
            <w:r w:rsidR="00F957F1">
              <w:rPr>
                <w:rFonts w:ascii="Arial" w:eastAsia="Times New Roman" w:hAnsi="Arial" w:cs="Arial"/>
              </w:rPr>
              <w:t>)</w:t>
            </w:r>
            <w:r w:rsidR="000F6911" w:rsidRPr="006B7EBD">
              <w:rPr>
                <w:rFonts w:ascii="Arial" w:eastAsia="Times New Roman" w:hAnsi="Arial" w:cs="Arial"/>
              </w:rPr>
              <w:t xml:space="preserve"> </w:t>
            </w:r>
            <w:r w:rsidR="00D76A3D" w:rsidRPr="006B7EBD">
              <w:rPr>
                <w:rFonts w:ascii="Arial" w:eastAsia="Times New Roman" w:hAnsi="Arial" w:cs="Arial"/>
              </w:rPr>
              <w:t xml:space="preserve">and </w:t>
            </w:r>
            <w:r w:rsidR="007B2CC3">
              <w:rPr>
                <w:rFonts w:ascii="Arial" w:eastAsia="Times New Roman" w:hAnsi="Arial" w:cs="Arial"/>
              </w:rPr>
              <w:t xml:space="preserve">03.01d (now </w:t>
            </w:r>
            <w:r w:rsidR="00D76A3D" w:rsidRPr="006B7EBD">
              <w:rPr>
                <w:rFonts w:ascii="Arial" w:eastAsia="Times New Roman" w:hAnsi="Arial" w:cs="Arial"/>
              </w:rPr>
              <w:t>03.04</w:t>
            </w:r>
            <w:r w:rsidR="007B2CC3">
              <w:rPr>
                <w:rFonts w:ascii="Arial" w:eastAsia="Times New Roman" w:hAnsi="Arial" w:cs="Arial"/>
              </w:rPr>
              <w:t>)</w:t>
            </w:r>
            <w:r w:rsidR="00D76A3D" w:rsidRPr="006B7EBD">
              <w:rPr>
                <w:rFonts w:ascii="Arial" w:eastAsia="Times New Roman" w:hAnsi="Arial" w:cs="Arial"/>
              </w:rPr>
              <w:t xml:space="preserve"> </w:t>
            </w:r>
            <w:r w:rsidR="00155DCD">
              <w:rPr>
                <w:rFonts w:ascii="Arial" w:eastAsia="Times New Roman" w:hAnsi="Arial" w:cs="Arial"/>
              </w:rPr>
              <w:t xml:space="preserve">by </w:t>
            </w:r>
            <w:r w:rsidR="00D76A3D" w:rsidRPr="006B7EBD">
              <w:rPr>
                <w:rFonts w:ascii="Arial" w:eastAsia="Times New Roman" w:hAnsi="Arial" w:cs="Arial"/>
              </w:rPr>
              <w:t>mov</w:t>
            </w:r>
            <w:r w:rsidR="00155DCD">
              <w:rPr>
                <w:rFonts w:ascii="Arial" w:eastAsia="Times New Roman" w:hAnsi="Arial" w:cs="Arial"/>
              </w:rPr>
              <w:t>ing</w:t>
            </w:r>
            <w:r w:rsidR="00D76A3D" w:rsidRPr="006B7EBD">
              <w:rPr>
                <w:rFonts w:ascii="Arial" w:eastAsia="Times New Roman" w:hAnsi="Arial" w:cs="Arial"/>
              </w:rPr>
              <w:t xml:space="preserve"> sentence </w:t>
            </w:r>
            <w:r w:rsidR="00314A4F">
              <w:rPr>
                <w:rFonts w:ascii="Arial" w:eastAsia="Times New Roman" w:hAnsi="Arial" w:cs="Arial"/>
              </w:rPr>
              <w:t>a</w:t>
            </w:r>
            <w:r w:rsidR="00314A4F" w:rsidRPr="006B7EBD">
              <w:rPr>
                <w:rFonts w:ascii="Arial" w:eastAsia="Times New Roman" w:hAnsi="Arial" w:cs="Arial"/>
              </w:rPr>
              <w:t>fter title</w:t>
            </w:r>
            <w:r w:rsidR="00314A4F">
              <w:rPr>
                <w:rFonts w:ascii="Arial" w:eastAsia="Times New Roman" w:hAnsi="Arial" w:cs="Arial"/>
              </w:rPr>
              <w:t xml:space="preserve"> </w:t>
            </w:r>
            <w:r w:rsidR="00D61C0C">
              <w:rPr>
                <w:rFonts w:ascii="Arial" w:eastAsia="Times New Roman" w:hAnsi="Arial" w:cs="Arial"/>
              </w:rPr>
              <w:t>that clarif</w:t>
            </w:r>
            <w:r w:rsidR="00CC4136">
              <w:rPr>
                <w:rFonts w:ascii="Arial" w:eastAsia="Times New Roman" w:hAnsi="Arial" w:cs="Arial"/>
              </w:rPr>
              <w:t>ies</w:t>
            </w:r>
            <w:r w:rsidR="00D61C0C">
              <w:rPr>
                <w:rFonts w:ascii="Arial" w:eastAsia="Times New Roman" w:hAnsi="Arial" w:cs="Arial"/>
              </w:rPr>
              <w:t xml:space="preserve"> the applicable technology</w:t>
            </w:r>
            <w:r w:rsidR="00CC4136">
              <w:rPr>
                <w:rFonts w:ascii="Arial" w:eastAsia="Times New Roman" w:hAnsi="Arial" w:cs="Arial"/>
              </w:rPr>
              <w:t xml:space="preserve"> </w:t>
            </w:r>
            <w:r w:rsidR="00D76A3D" w:rsidRPr="006B7EBD">
              <w:rPr>
                <w:rFonts w:ascii="Arial" w:eastAsia="Times New Roman" w:hAnsi="Arial" w:cs="Arial"/>
              </w:rPr>
              <w:t>to below title</w:t>
            </w:r>
            <w:r w:rsidR="00CC4136">
              <w:rPr>
                <w:rFonts w:ascii="Arial" w:eastAsia="Times New Roman" w:hAnsi="Arial" w:cs="Arial"/>
              </w:rPr>
              <w:t>.</w:t>
            </w:r>
          </w:p>
          <w:p w14:paraId="3089BF54" w14:textId="2E8256C9" w:rsidR="008F5431" w:rsidRDefault="008F5431" w:rsidP="006B7EBD">
            <w:pPr>
              <w:pStyle w:val="xmsolistparagraph"/>
              <w:ind w:left="0"/>
              <w:rPr>
                <w:rFonts w:ascii="Arial" w:eastAsia="Times New Roman" w:hAnsi="Arial" w:cs="Arial"/>
              </w:rPr>
            </w:pPr>
          </w:p>
          <w:p w14:paraId="0A3DB6C4" w14:textId="77777777" w:rsidR="00BB0E62" w:rsidRDefault="00BB0E62" w:rsidP="00BB0E62">
            <w:pPr>
              <w:pStyle w:val="xmsolistparagraph"/>
              <w:ind w:left="0"/>
              <w:rPr>
                <w:rFonts w:ascii="Arial" w:eastAsia="Times New Roman" w:hAnsi="Arial" w:cs="Arial"/>
              </w:rPr>
            </w:pPr>
            <w:r w:rsidRPr="005429A3">
              <w:rPr>
                <w:rFonts w:ascii="Arial" w:eastAsia="Times New Roman" w:hAnsi="Arial" w:cs="Arial"/>
              </w:rPr>
              <w:t xml:space="preserve">Incorporated recommendations of FBF-71111.08-2429 </w:t>
            </w:r>
            <w:r>
              <w:rPr>
                <w:rFonts w:ascii="Arial" w:eastAsia="Times New Roman" w:hAnsi="Arial" w:cs="Arial"/>
              </w:rPr>
              <w:t>by adding in GENERAL GUIDANCE section for the selection of welds (3</w:t>
            </w:r>
            <w:r>
              <w:rPr>
                <w:rFonts w:ascii="Arial" w:eastAsia="Times New Roman" w:hAnsi="Arial" w:cs="Arial"/>
                <w:vertAlign w:val="superscript"/>
              </w:rPr>
              <w:t>rd</w:t>
            </w:r>
            <w:r>
              <w:rPr>
                <w:rFonts w:ascii="Arial" w:eastAsia="Times New Roman" w:hAnsi="Arial" w:cs="Arial"/>
              </w:rPr>
              <w:t xml:space="preserve"> paragraph) and adding new subsection 03.01 5(a) and (b) specific guidance for sites that w</w:t>
            </w:r>
            <w:r w:rsidRPr="008F5431">
              <w:rPr>
                <w:rFonts w:ascii="Arial" w:eastAsia="Times New Roman" w:hAnsi="Arial" w:cs="Arial"/>
              </w:rPr>
              <w:t>hen the rules of 10 Code of Federal Regulations (CFR) 50.69 have been applied, verify that the reduction in the inspection sample population within the ISI program remains acceptable</w:t>
            </w:r>
            <w:r>
              <w:rPr>
                <w:rFonts w:ascii="Arial" w:eastAsia="Times New Roman" w:hAnsi="Arial" w:cs="Arial"/>
              </w:rPr>
              <w:t xml:space="preserve"> and v</w:t>
            </w:r>
            <w:r w:rsidRPr="008F5431">
              <w:rPr>
                <w:rFonts w:ascii="Arial" w:eastAsia="Times New Roman" w:hAnsi="Arial" w:cs="Arial"/>
              </w:rPr>
              <w:t>erify that ISI boundary drawings reflect the changes prompted by site application of the 10 CFR 50.69 rules.</w:t>
            </w:r>
            <w:r>
              <w:rPr>
                <w:rFonts w:ascii="Arial" w:eastAsia="Times New Roman" w:hAnsi="Arial" w:cs="Arial"/>
              </w:rPr>
              <w:t xml:space="preserve"> </w:t>
            </w:r>
          </w:p>
          <w:p w14:paraId="571636B6" w14:textId="77777777" w:rsidR="00BB0E62" w:rsidRDefault="00BB0E62" w:rsidP="006B7EBD">
            <w:pPr>
              <w:pStyle w:val="xmsolistparagraph"/>
              <w:ind w:left="0"/>
              <w:rPr>
                <w:rFonts w:ascii="Arial" w:eastAsia="Times New Roman" w:hAnsi="Arial" w:cs="Arial"/>
              </w:rPr>
            </w:pPr>
          </w:p>
          <w:p w14:paraId="3839DC15" w14:textId="788ADC74" w:rsidR="008F5431" w:rsidRPr="008D79D1" w:rsidRDefault="00411CE3" w:rsidP="006B7EBD">
            <w:pPr>
              <w:pStyle w:val="xmsolistparagraph"/>
              <w:ind w:left="0"/>
              <w:rPr>
                <w:rFonts w:ascii="Arial" w:eastAsia="Times New Roman" w:hAnsi="Arial" w:cs="Arial"/>
              </w:rPr>
            </w:pPr>
            <w:r>
              <w:rPr>
                <w:rFonts w:ascii="Arial" w:eastAsia="Times New Roman" w:hAnsi="Arial" w:cs="Arial"/>
              </w:rPr>
              <w:t xml:space="preserve">Per </w:t>
            </w:r>
            <w:r w:rsidRPr="00411CE3">
              <w:rPr>
                <w:rFonts w:ascii="Arial" w:eastAsia="Times New Roman" w:hAnsi="Arial" w:cs="Arial"/>
              </w:rPr>
              <w:t>FBF-71111.08-2429</w:t>
            </w:r>
            <w:r>
              <w:rPr>
                <w:rFonts w:ascii="Arial" w:eastAsia="Times New Roman" w:hAnsi="Arial" w:cs="Arial"/>
              </w:rPr>
              <w:t xml:space="preserve"> request</w:t>
            </w:r>
            <w:r w:rsidR="00E52CC2">
              <w:rPr>
                <w:rFonts w:ascii="Arial" w:eastAsia="Times New Roman" w:hAnsi="Arial" w:cs="Arial"/>
              </w:rPr>
              <w:t xml:space="preserve"> to update broken hyperlinks</w:t>
            </w:r>
            <w:r>
              <w:rPr>
                <w:rFonts w:ascii="Arial" w:eastAsia="Times New Roman" w:hAnsi="Arial" w:cs="Arial"/>
              </w:rPr>
              <w:t>, u</w:t>
            </w:r>
            <w:r w:rsidR="008F5431">
              <w:rPr>
                <w:rFonts w:ascii="Arial" w:eastAsia="Times New Roman" w:hAnsi="Arial" w:cs="Arial"/>
              </w:rPr>
              <w:t>pdated the</w:t>
            </w:r>
            <w:r w:rsidR="008D79D1">
              <w:rPr>
                <w:rFonts w:ascii="Arial" w:eastAsia="Times New Roman" w:hAnsi="Arial" w:cs="Arial"/>
              </w:rPr>
              <w:t xml:space="preserve"> </w:t>
            </w:r>
            <w:r w:rsidR="008F5431">
              <w:rPr>
                <w:rFonts w:ascii="Arial" w:eastAsia="Times New Roman" w:hAnsi="Arial" w:cs="Arial"/>
              </w:rPr>
              <w:t>hyperlinks for the following sites:</w:t>
            </w:r>
          </w:p>
          <w:p w14:paraId="6EEED6B9" w14:textId="77777777" w:rsidR="008F5431" w:rsidRPr="008D79D1" w:rsidRDefault="008D79D1" w:rsidP="004B1844">
            <w:pPr>
              <w:pStyle w:val="ListBullet"/>
            </w:pPr>
            <w:r w:rsidRPr="008D79D1">
              <w:t>Operating Experience &amp; Generic Communication Hub</w:t>
            </w:r>
          </w:p>
          <w:p w14:paraId="27943E33" w14:textId="77777777" w:rsidR="008D79D1" w:rsidRPr="008D79D1" w:rsidRDefault="008D79D1" w:rsidP="004B1844">
            <w:pPr>
              <w:pStyle w:val="ListBullet"/>
            </w:pPr>
            <w:r w:rsidRPr="008D79D1">
              <w:t>IHS Codes and Standards</w:t>
            </w:r>
          </w:p>
          <w:p w14:paraId="3B96AAEA" w14:textId="5661FDA9" w:rsidR="008D79D1" w:rsidRDefault="008D79D1" w:rsidP="004B1844">
            <w:pPr>
              <w:pStyle w:val="ListBullet"/>
            </w:pPr>
            <w:r w:rsidRPr="008D79D1">
              <w:t>NRC Technical Library</w:t>
            </w:r>
          </w:p>
        </w:tc>
        <w:tc>
          <w:tcPr>
            <w:tcW w:w="1596" w:type="dxa"/>
            <w:shd w:val="clear" w:color="auto" w:fill="auto"/>
            <w:tcMar>
              <w:top w:w="58" w:type="dxa"/>
              <w:left w:w="58" w:type="dxa"/>
              <w:bottom w:w="58" w:type="dxa"/>
              <w:right w:w="58" w:type="dxa"/>
            </w:tcMar>
          </w:tcPr>
          <w:p w14:paraId="1E27AB0D" w14:textId="77777777" w:rsidR="00DB32CA" w:rsidRPr="007507A3" w:rsidRDefault="00DB32CA" w:rsidP="00BF52E5"/>
        </w:tc>
        <w:tc>
          <w:tcPr>
            <w:tcW w:w="2238" w:type="dxa"/>
            <w:shd w:val="clear" w:color="auto" w:fill="auto"/>
            <w:tcMar>
              <w:top w:w="58" w:type="dxa"/>
              <w:left w:w="58" w:type="dxa"/>
              <w:bottom w:w="58" w:type="dxa"/>
              <w:right w:w="58" w:type="dxa"/>
            </w:tcMar>
          </w:tcPr>
          <w:p w14:paraId="47FD9C46" w14:textId="0F0CAF93" w:rsidR="00946902" w:rsidRDefault="00946902" w:rsidP="00BF52E5">
            <w:r>
              <w:t>ML22145A417</w:t>
            </w:r>
          </w:p>
          <w:p w14:paraId="11037184" w14:textId="77777777" w:rsidR="00946902" w:rsidRDefault="00946902" w:rsidP="00BF52E5"/>
          <w:p w14:paraId="72D9D59B" w14:textId="67610B82" w:rsidR="00DB32CA" w:rsidRDefault="00DB32CA" w:rsidP="00BF52E5">
            <w:r w:rsidRPr="00DB32CA">
              <w:t>FBF-71111.08-2429 (</w:t>
            </w:r>
            <w:hyperlink r:id="rId34" w:history="1">
              <w:r w:rsidRPr="00DB32CA">
                <w:rPr>
                  <w:rStyle w:val="Hyperlink"/>
                </w:rPr>
                <w:t>ML21335A425</w:t>
              </w:r>
            </w:hyperlink>
            <w:r>
              <w:t>)</w:t>
            </w:r>
          </w:p>
        </w:tc>
      </w:tr>
    </w:tbl>
    <w:p w14:paraId="085A4CFF" w14:textId="51C30FE1" w:rsidR="00BF52E5" w:rsidRPr="006E3EA7" w:rsidRDefault="00BF52E5" w:rsidP="00375801">
      <w:pPr>
        <w:pStyle w:val="BodyText"/>
      </w:pPr>
    </w:p>
    <w:sectPr w:rsidR="00BF52E5" w:rsidRPr="006E3EA7" w:rsidSect="004E42FA">
      <w:footerReference w:type="default" r:id="rId35"/>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A6226" w14:textId="77777777" w:rsidR="00E16EC5" w:rsidRDefault="00E16EC5">
      <w:r>
        <w:separator/>
      </w:r>
    </w:p>
  </w:endnote>
  <w:endnote w:type="continuationSeparator" w:id="0">
    <w:p w14:paraId="312CF456" w14:textId="77777777" w:rsidR="00E16EC5" w:rsidRDefault="00E16EC5">
      <w:r>
        <w:continuationSeparator/>
      </w:r>
    </w:p>
  </w:endnote>
  <w:endnote w:type="continuationNotice" w:id="1">
    <w:p w14:paraId="1E8DECCD" w14:textId="77777777" w:rsidR="00E16EC5" w:rsidRDefault="00E16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543C" w14:textId="006981AC" w:rsidR="006760B5" w:rsidRPr="001B7D11" w:rsidRDefault="006760B5" w:rsidP="004E42FA">
    <w:pPr>
      <w:pStyle w:val="Footer"/>
      <w:tabs>
        <w:tab w:val="clear" w:pos="9360"/>
        <w:tab w:val="right" w:pos="10080"/>
      </w:tabs>
    </w:pPr>
    <w:r>
      <w:t xml:space="preserve">Issue Date: </w:t>
    </w:r>
    <w:r w:rsidR="003D55F0" w:rsidRPr="005A0B48">
      <w:t>08/08/22</w:t>
    </w:r>
    <w:r>
      <w:tab/>
    </w:r>
    <w:r>
      <w:fldChar w:fldCharType="begin"/>
    </w:r>
    <w:r>
      <w:instrText xml:space="preserve"> PAGE   \* MERGEFORMAT </w:instrText>
    </w:r>
    <w:r>
      <w:fldChar w:fldCharType="separate"/>
    </w:r>
    <w:r>
      <w:rPr>
        <w:noProof/>
      </w:rPr>
      <w:t>12</w:t>
    </w:r>
    <w:r>
      <w:rPr>
        <w:noProof/>
      </w:rPr>
      <w:fldChar w:fldCharType="end"/>
    </w:r>
    <w:r>
      <w:rPr>
        <w:noProof/>
      </w:rPr>
      <w:tab/>
      <w:t>71111.08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74B5" w14:textId="58FBFA2D" w:rsidR="00BC240B" w:rsidRPr="00A74867" w:rsidRDefault="00BC240B" w:rsidP="00A74867">
    <w:pPr>
      <w:pStyle w:val="Footer"/>
    </w:pPr>
    <w:r>
      <w:t xml:space="preserve">Issue Date: </w:t>
    </w:r>
    <w:r w:rsidR="003D55F0">
      <w:t>08/08/22</w:t>
    </w:r>
    <w:r>
      <w:tab/>
      <w:t>Att1-</w:t>
    </w:r>
    <w:r w:rsidRPr="00902E45">
      <w:fldChar w:fldCharType="begin"/>
    </w:r>
    <w:r w:rsidRPr="00902E45">
      <w:instrText xml:space="preserve"> PAGE   \* MERGEFORMAT </w:instrText>
    </w:r>
    <w:r w:rsidRPr="00902E45">
      <w:fldChar w:fldCharType="separate"/>
    </w:r>
    <w:r w:rsidR="00D64685">
      <w:rPr>
        <w:noProof/>
      </w:rPr>
      <w:t>1</w:t>
    </w:r>
    <w:r w:rsidRPr="00902E45">
      <w:rPr>
        <w:noProof/>
      </w:rPr>
      <w:fldChar w:fldCharType="end"/>
    </w:r>
    <w:r>
      <w:rPr>
        <w:noProof/>
      </w:rPr>
      <w:tab/>
      <w:t>71111.08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0FAC" w14:textId="55B96730" w:rsidR="00BC240B" w:rsidRPr="007D48AC" w:rsidRDefault="007D48AC" w:rsidP="007D48AC">
    <w:pPr>
      <w:pStyle w:val="Footer"/>
    </w:pPr>
    <w:r>
      <w:t xml:space="preserve">Issue Date: </w:t>
    </w:r>
    <w:r w:rsidR="003D55F0">
      <w:t>08/08/22</w:t>
    </w:r>
    <w:r>
      <w:ptab w:relativeTo="margin" w:alignment="center" w:leader="none"/>
    </w:r>
    <w:r>
      <w:t>A2-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6B5AD" w14:textId="77777777" w:rsidR="00E16EC5" w:rsidRDefault="00E16EC5">
      <w:r>
        <w:separator/>
      </w:r>
    </w:p>
  </w:footnote>
  <w:footnote w:type="continuationSeparator" w:id="0">
    <w:p w14:paraId="6BEB7591" w14:textId="77777777" w:rsidR="00E16EC5" w:rsidRDefault="00E16EC5">
      <w:r>
        <w:continuationSeparator/>
      </w:r>
    </w:p>
  </w:footnote>
  <w:footnote w:type="continuationNotice" w:id="1">
    <w:p w14:paraId="790CEAE7" w14:textId="77777777" w:rsidR="00E16EC5" w:rsidRDefault="00E16E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BDC387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9181F3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8ECE126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3AD3B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54465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37893D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3D063D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DE64F6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47901A1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66D36FA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66D541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7CDE180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7D307F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56017517">
    <w:abstractNumId w:val="8"/>
  </w:num>
  <w:num w:numId="2" w16cid:durableId="1872691226">
    <w:abstractNumId w:val="5"/>
  </w:num>
  <w:num w:numId="3" w16cid:durableId="463088785">
    <w:abstractNumId w:val="10"/>
  </w:num>
  <w:num w:numId="4" w16cid:durableId="97651107">
    <w:abstractNumId w:val="2"/>
  </w:num>
  <w:num w:numId="5" w16cid:durableId="743334626">
    <w:abstractNumId w:val="1"/>
  </w:num>
  <w:num w:numId="6" w16cid:durableId="573511995">
    <w:abstractNumId w:val="0"/>
  </w:num>
  <w:num w:numId="7" w16cid:durableId="1407806110">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16cid:durableId="597327086">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16cid:durableId="610940967">
    <w:abstractNumId w:val="11"/>
  </w:num>
  <w:num w:numId="10" w16cid:durableId="1979384276">
    <w:abstractNumId w:val="15"/>
  </w:num>
  <w:num w:numId="11" w16cid:durableId="2012564280">
    <w:abstractNumId w:val="13"/>
  </w:num>
  <w:num w:numId="12" w16cid:durableId="535042748">
    <w:abstractNumId w:val="12"/>
  </w:num>
  <w:num w:numId="13" w16cid:durableId="1272518928">
    <w:abstractNumId w:val="6"/>
  </w:num>
  <w:num w:numId="14" w16cid:durableId="989869322">
    <w:abstractNumId w:val="9"/>
  </w:num>
  <w:num w:numId="15" w16cid:durableId="954602779">
    <w:abstractNumId w:val="14"/>
  </w:num>
  <w:num w:numId="16" w16cid:durableId="1202671783">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6"/>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FE1"/>
    <w:rsid w:val="00000398"/>
    <w:rsid w:val="00001208"/>
    <w:rsid w:val="000043FD"/>
    <w:rsid w:val="00004E8D"/>
    <w:rsid w:val="00006F2C"/>
    <w:rsid w:val="00010446"/>
    <w:rsid w:val="0001060C"/>
    <w:rsid w:val="00010B51"/>
    <w:rsid w:val="000146DE"/>
    <w:rsid w:val="00014B2E"/>
    <w:rsid w:val="00015A7C"/>
    <w:rsid w:val="00017CDD"/>
    <w:rsid w:val="000229B9"/>
    <w:rsid w:val="000235A5"/>
    <w:rsid w:val="00024790"/>
    <w:rsid w:val="000316FA"/>
    <w:rsid w:val="00031FAB"/>
    <w:rsid w:val="00033DEE"/>
    <w:rsid w:val="000357DD"/>
    <w:rsid w:val="000417CA"/>
    <w:rsid w:val="000420FE"/>
    <w:rsid w:val="00046362"/>
    <w:rsid w:val="000566CC"/>
    <w:rsid w:val="00061E43"/>
    <w:rsid w:val="00064EDE"/>
    <w:rsid w:val="000652A0"/>
    <w:rsid w:val="000662A6"/>
    <w:rsid w:val="000737C3"/>
    <w:rsid w:val="00074217"/>
    <w:rsid w:val="00076C1D"/>
    <w:rsid w:val="00077239"/>
    <w:rsid w:val="00080328"/>
    <w:rsid w:val="00080683"/>
    <w:rsid w:val="00080B38"/>
    <w:rsid w:val="00083369"/>
    <w:rsid w:val="0008341E"/>
    <w:rsid w:val="000922BA"/>
    <w:rsid w:val="00093B5B"/>
    <w:rsid w:val="00094A5B"/>
    <w:rsid w:val="00095D7E"/>
    <w:rsid w:val="00096F17"/>
    <w:rsid w:val="000A0BF8"/>
    <w:rsid w:val="000A5DCA"/>
    <w:rsid w:val="000A7F06"/>
    <w:rsid w:val="000B004A"/>
    <w:rsid w:val="000B0F64"/>
    <w:rsid w:val="000C238C"/>
    <w:rsid w:val="000C46FC"/>
    <w:rsid w:val="000C7A6F"/>
    <w:rsid w:val="000D2B91"/>
    <w:rsid w:val="000D2CE2"/>
    <w:rsid w:val="000D4E5B"/>
    <w:rsid w:val="000D4EA4"/>
    <w:rsid w:val="000D6630"/>
    <w:rsid w:val="000F1FDF"/>
    <w:rsid w:val="000F4A0D"/>
    <w:rsid w:val="000F6911"/>
    <w:rsid w:val="000F74E5"/>
    <w:rsid w:val="00101648"/>
    <w:rsid w:val="00101919"/>
    <w:rsid w:val="001022FE"/>
    <w:rsid w:val="001052A5"/>
    <w:rsid w:val="0011066F"/>
    <w:rsid w:val="00110A17"/>
    <w:rsid w:val="0011559F"/>
    <w:rsid w:val="0011713B"/>
    <w:rsid w:val="00121252"/>
    <w:rsid w:val="00122A07"/>
    <w:rsid w:val="00133B95"/>
    <w:rsid w:val="0013621F"/>
    <w:rsid w:val="0014049C"/>
    <w:rsid w:val="001451BA"/>
    <w:rsid w:val="001514BA"/>
    <w:rsid w:val="00154246"/>
    <w:rsid w:val="00155AC2"/>
    <w:rsid w:val="00155B2A"/>
    <w:rsid w:val="00155DCD"/>
    <w:rsid w:val="00162428"/>
    <w:rsid w:val="00162E0F"/>
    <w:rsid w:val="001632E7"/>
    <w:rsid w:val="00166887"/>
    <w:rsid w:val="0017259E"/>
    <w:rsid w:val="00172A9D"/>
    <w:rsid w:val="00172C92"/>
    <w:rsid w:val="0017613F"/>
    <w:rsid w:val="00177DCC"/>
    <w:rsid w:val="0018251E"/>
    <w:rsid w:val="00182815"/>
    <w:rsid w:val="0018747C"/>
    <w:rsid w:val="00190B3C"/>
    <w:rsid w:val="001938D5"/>
    <w:rsid w:val="001942E9"/>
    <w:rsid w:val="0019614B"/>
    <w:rsid w:val="001A6BED"/>
    <w:rsid w:val="001B4476"/>
    <w:rsid w:val="001B44CC"/>
    <w:rsid w:val="001B6C1E"/>
    <w:rsid w:val="001B7D11"/>
    <w:rsid w:val="001C39D7"/>
    <w:rsid w:val="001D0E55"/>
    <w:rsid w:val="001D5C69"/>
    <w:rsid w:val="001D768D"/>
    <w:rsid w:val="001E3270"/>
    <w:rsid w:val="001E7227"/>
    <w:rsid w:val="001F08B2"/>
    <w:rsid w:val="001F0B72"/>
    <w:rsid w:val="001F2430"/>
    <w:rsid w:val="001F2DD8"/>
    <w:rsid w:val="00202393"/>
    <w:rsid w:val="002045DA"/>
    <w:rsid w:val="0020684E"/>
    <w:rsid w:val="00207943"/>
    <w:rsid w:val="002101A2"/>
    <w:rsid w:val="00211881"/>
    <w:rsid w:val="0021436D"/>
    <w:rsid w:val="00214934"/>
    <w:rsid w:val="0021770B"/>
    <w:rsid w:val="00226B09"/>
    <w:rsid w:val="002273E4"/>
    <w:rsid w:val="00227AD6"/>
    <w:rsid w:val="00233C78"/>
    <w:rsid w:val="00240E26"/>
    <w:rsid w:val="00242166"/>
    <w:rsid w:val="00242A6E"/>
    <w:rsid w:val="00244DAB"/>
    <w:rsid w:val="00245A4F"/>
    <w:rsid w:val="0025109E"/>
    <w:rsid w:val="002533B9"/>
    <w:rsid w:val="00253D38"/>
    <w:rsid w:val="00253D63"/>
    <w:rsid w:val="00255AFA"/>
    <w:rsid w:val="0025605C"/>
    <w:rsid w:val="00256248"/>
    <w:rsid w:val="002568AE"/>
    <w:rsid w:val="00257FD7"/>
    <w:rsid w:val="002605B6"/>
    <w:rsid w:val="00263342"/>
    <w:rsid w:val="00264AE1"/>
    <w:rsid w:val="0027204B"/>
    <w:rsid w:val="0027209A"/>
    <w:rsid w:val="002741DD"/>
    <w:rsid w:val="00282360"/>
    <w:rsid w:val="00284BB3"/>
    <w:rsid w:val="00287B03"/>
    <w:rsid w:val="00292A94"/>
    <w:rsid w:val="00293F9F"/>
    <w:rsid w:val="00295728"/>
    <w:rsid w:val="002A092E"/>
    <w:rsid w:val="002A20CE"/>
    <w:rsid w:val="002A2354"/>
    <w:rsid w:val="002A6C5D"/>
    <w:rsid w:val="002C235E"/>
    <w:rsid w:val="002C3BE9"/>
    <w:rsid w:val="002C7100"/>
    <w:rsid w:val="002D3227"/>
    <w:rsid w:val="002D3CEB"/>
    <w:rsid w:val="002D6610"/>
    <w:rsid w:val="002E01E3"/>
    <w:rsid w:val="002E03B5"/>
    <w:rsid w:val="002E1541"/>
    <w:rsid w:val="002E22CD"/>
    <w:rsid w:val="002F1788"/>
    <w:rsid w:val="002F698F"/>
    <w:rsid w:val="002F7CCB"/>
    <w:rsid w:val="00300992"/>
    <w:rsid w:val="0030347C"/>
    <w:rsid w:val="00307797"/>
    <w:rsid w:val="0031273F"/>
    <w:rsid w:val="00312B96"/>
    <w:rsid w:val="00313C9A"/>
    <w:rsid w:val="00314A4F"/>
    <w:rsid w:val="00314BF3"/>
    <w:rsid w:val="0031657C"/>
    <w:rsid w:val="003171F1"/>
    <w:rsid w:val="00317FE2"/>
    <w:rsid w:val="0032042F"/>
    <w:rsid w:val="00322639"/>
    <w:rsid w:val="00325C1D"/>
    <w:rsid w:val="003313F5"/>
    <w:rsid w:val="00334520"/>
    <w:rsid w:val="00334D31"/>
    <w:rsid w:val="00337209"/>
    <w:rsid w:val="00337976"/>
    <w:rsid w:val="003405BA"/>
    <w:rsid w:val="00341938"/>
    <w:rsid w:val="0034262B"/>
    <w:rsid w:val="00344E25"/>
    <w:rsid w:val="0034527A"/>
    <w:rsid w:val="00351A48"/>
    <w:rsid w:val="00351E66"/>
    <w:rsid w:val="00353432"/>
    <w:rsid w:val="00353B74"/>
    <w:rsid w:val="003600CB"/>
    <w:rsid w:val="003616F8"/>
    <w:rsid w:val="00361A7F"/>
    <w:rsid w:val="00364DF5"/>
    <w:rsid w:val="00366415"/>
    <w:rsid w:val="00370BE8"/>
    <w:rsid w:val="00371BB8"/>
    <w:rsid w:val="00375801"/>
    <w:rsid w:val="00375B90"/>
    <w:rsid w:val="003843C5"/>
    <w:rsid w:val="00384A9A"/>
    <w:rsid w:val="00394A97"/>
    <w:rsid w:val="00397808"/>
    <w:rsid w:val="00397AF5"/>
    <w:rsid w:val="003A0287"/>
    <w:rsid w:val="003A3EF3"/>
    <w:rsid w:val="003A3FC0"/>
    <w:rsid w:val="003A667D"/>
    <w:rsid w:val="003A6AD3"/>
    <w:rsid w:val="003B0AED"/>
    <w:rsid w:val="003B2DF0"/>
    <w:rsid w:val="003B2E20"/>
    <w:rsid w:val="003B3690"/>
    <w:rsid w:val="003B532A"/>
    <w:rsid w:val="003C17A7"/>
    <w:rsid w:val="003C3BDE"/>
    <w:rsid w:val="003C5FB6"/>
    <w:rsid w:val="003D3DF4"/>
    <w:rsid w:val="003D55F0"/>
    <w:rsid w:val="003D6975"/>
    <w:rsid w:val="003D7B38"/>
    <w:rsid w:val="003E10D5"/>
    <w:rsid w:val="003E1499"/>
    <w:rsid w:val="003E5D36"/>
    <w:rsid w:val="003E5F94"/>
    <w:rsid w:val="003E7C0C"/>
    <w:rsid w:val="003F1AE6"/>
    <w:rsid w:val="003F2FC7"/>
    <w:rsid w:val="003F301B"/>
    <w:rsid w:val="003F4C97"/>
    <w:rsid w:val="003F5FA1"/>
    <w:rsid w:val="00401308"/>
    <w:rsid w:val="00401DC1"/>
    <w:rsid w:val="00405DC9"/>
    <w:rsid w:val="00405EA1"/>
    <w:rsid w:val="00410995"/>
    <w:rsid w:val="00411CE3"/>
    <w:rsid w:val="0041695D"/>
    <w:rsid w:val="004171E6"/>
    <w:rsid w:val="004208B4"/>
    <w:rsid w:val="00422CE4"/>
    <w:rsid w:val="00425E83"/>
    <w:rsid w:val="0043124E"/>
    <w:rsid w:val="00434F98"/>
    <w:rsid w:val="00440F83"/>
    <w:rsid w:val="00441814"/>
    <w:rsid w:val="00453EC7"/>
    <w:rsid w:val="004554DA"/>
    <w:rsid w:val="00457DE7"/>
    <w:rsid w:val="004618D9"/>
    <w:rsid w:val="0046326D"/>
    <w:rsid w:val="00464FAB"/>
    <w:rsid w:val="0046515D"/>
    <w:rsid w:val="004711B7"/>
    <w:rsid w:val="00473605"/>
    <w:rsid w:val="00473F57"/>
    <w:rsid w:val="00475262"/>
    <w:rsid w:val="00483F54"/>
    <w:rsid w:val="004851AA"/>
    <w:rsid w:val="00485C10"/>
    <w:rsid w:val="0048696C"/>
    <w:rsid w:val="00496F37"/>
    <w:rsid w:val="004A069A"/>
    <w:rsid w:val="004A4DA6"/>
    <w:rsid w:val="004A622C"/>
    <w:rsid w:val="004A7E7F"/>
    <w:rsid w:val="004B02A5"/>
    <w:rsid w:val="004B1844"/>
    <w:rsid w:val="004B525A"/>
    <w:rsid w:val="004B5A25"/>
    <w:rsid w:val="004B5E72"/>
    <w:rsid w:val="004B79C5"/>
    <w:rsid w:val="004C34CA"/>
    <w:rsid w:val="004D0D9A"/>
    <w:rsid w:val="004D2F2F"/>
    <w:rsid w:val="004D7AD2"/>
    <w:rsid w:val="004E0D57"/>
    <w:rsid w:val="004E1656"/>
    <w:rsid w:val="004E31F9"/>
    <w:rsid w:val="004E42FA"/>
    <w:rsid w:val="004E5B46"/>
    <w:rsid w:val="004E6BE1"/>
    <w:rsid w:val="004F026D"/>
    <w:rsid w:val="004F07F3"/>
    <w:rsid w:val="004F24F6"/>
    <w:rsid w:val="004F3037"/>
    <w:rsid w:val="004F383C"/>
    <w:rsid w:val="004F3923"/>
    <w:rsid w:val="00501D2B"/>
    <w:rsid w:val="00504721"/>
    <w:rsid w:val="00505A4F"/>
    <w:rsid w:val="00506FF9"/>
    <w:rsid w:val="0051599A"/>
    <w:rsid w:val="00522999"/>
    <w:rsid w:val="00532F5D"/>
    <w:rsid w:val="00536E59"/>
    <w:rsid w:val="005429A3"/>
    <w:rsid w:val="00543695"/>
    <w:rsid w:val="00543A5C"/>
    <w:rsid w:val="00546A35"/>
    <w:rsid w:val="00550D3C"/>
    <w:rsid w:val="005569DA"/>
    <w:rsid w:val="0056093C"/>
    <w:rsid w:val="005668A9"/>
    <w:rsid w:val="005714FC"/>
    <w:rsid w:val="005717FF"/>
    <w:rsid w:val="005718BF"/>
    <w:rsid w:val="0057212A"/>
    <w:rsid w:val="00575C22"/>
    <w:rsid w:val="00580B42"/>
    <w:rsid w:val="0058238F"/>
    <w:rsid w:val="0058528E"/>
    <w:rsid w:val="00587ACE"/>
    <w:rsid w:val="00591C5E"/>
    <w:rsid w:val="005920E3"/>
    <w:rsid w:val="00592980"/>
    <w:rsid w:val="00593109"/>
    <w:rsid w:val="0059375E"/>
    <w:rsid w:val="0059438F"/>
    <w:rsid w:val="00596400"/>
    <w:rsid w:val="0059663D"/>
    <w:rsid w:val="005A0B48"/>
    <w:rsid w:val="005A1C8B"/>
    <w:rsid w:val="005A7F33"/>
    <w:rsid w:val="005B1819"/>
    <w:rsid w:val="005B3155"/>
    <w:rsid w:val="005B43F9"/>
    <w:rsid w:val="005B5D33"/>
    <w:rsid w:val="005C2505"/>
    <w:rsid w:val="005C5CAF"/>
    <w:rsid w:val="005C7302"/>
    <w:rsid w:val="005D17CC"/>
    <w:rsid w:val="005D4480"/>
    <w:rsid w:val="005E0B60"/>
    <w:rsid w:val="005E1BE5"/>
    <w:rsid w:val="005E1E6A"/>
    <w:rsid w:val="005E2086"/>
    <w:rsid w:val="005E2093"/>
    <w:rsid w:val="005E2E91"/>
    <w:rsid w:val="005F2C0F"/>
    <w:rsid w:val="005F34EB"/>
    <w:rsid w:val="005F36E0"/>
    <w:rsid w:val="005F6131"/>
    <w:rsid w:val="005F706C"/>
    <w:rsid w:val="00601954"/>
    <w:rsid w:val="00603C53"/>
    <w:rsid w:val="00605E09"/>
    <w:rsid w:val="00607977"/>
    <w:rsid w:val="006104B8"/>
    <w:rsid w:val="00611775"/>
    <w:rsid w:val="0061224A"/>
    <w:rsid w:val="00613C64"/>
    <w:rsid w:val="00615F1D"/>
    <w:rsid w:val="00617A4B"/>
    <w:rsid w:val="00621B66"/>
    <w:rsid w:val="0063369C"/>
    <w:rsid w:val="00634ED9"/>
    <w:rsid w:val="00635294"/>
    <w:rsid w:val="00641556"/>
    <w:rsid w:val="006433C1"/>
    <w:rsid w:val="00647F48"/>
    <w:rsid w:val="006517E3"/>
    <w:rsid w:val="00654A95"/>
    <w:rsid w:val="00654B4F"/>
    <w:rsid w:val="00656995"/>
    <w:rsid w:val="00657898"/>
    <w:rsid w:val="006611E5"/>
    <w:rsid w:val="006624C3"/>
    <w:rsid w:val="00662814"/>
    <w:rsid w:val="00664108"/>
    <w:rsid w:val="006703B5"/>
    <w:rsid w:val="00671CE2"/>
    <w:rsid w:val="006737B6"/>
    <w:rsid w:val="00674A9D"/>
    <w:rsid w:val="006760B5"/>
    <w:rsid w:val="00680204"/>
    <w:rsid w:val="006842A1"/>
    <w:rsid w:val="006843E6"/>
    <w:rsid w:val="00696350"/>
    <w:rsid w:val="006A0BFD"/>
    <w:rsid w:val="006A0EC6"/>
    <w:rsid w:val="006A1158"/>
    <w:rsid w:val="006A3D0D"/>
    <w:rsid w:val="006A4BED"/>
    <w:rsid w:val="006A5995"/>
    <w:rsid w:val="006A5C7F"/>
    <w:rsid w:val="006A76D3"/>
    <w:rsid w:val="006A782E"/>
    <w:rsid w:val="006B7EBD"/>
    <w:rsid w:val="006C2948"/>
    <w:rsid w:val="006C4C2E"/>
    <w:rsid w:val="006C78CB"/>
    <w:rsid w:val="006D1FAD"/>
    <w:rsid w:val="006D56C1"/>
    <w:rsid w:val="006D6DED"/>
    <w:rsid w:val="006E1D0C"/>
    <w:rsid w:val="006E3EA7"/>
    <w:rsid w:val="006E4A1B"/>
    <w:rsid w:val="006E5CED"/>
    <w:rsid w:val="006F30C5"/>
    <w:rsid w:val="00700C93"/>
    <w:rsid w:val="007031F5"/>
    <w:rsid w:val="00703B99"/>
    <w:rsid w:val="00706D1A"/>
    <w:rsid w:val="007077DF"/>
    <w:rsid w:val="00707AB5"/>
    <w:rsid w:val="0071257A"/>
    <w:rsid w:val="00722748"/>
    <w:rsid w:val="00723269"/>
    <w:rsid w:val="00724CAB"/>
    <w:rsid w:val="007276DE"/>
    <w:rsid w:val="00732438"/>
    <w:rsid w:val="007360E5"/>
    <w:rsid w:val="00740440"/>
    <w:rsid w:val="00741560"/>
    <w:rsid w:val="00742757"/>
    <w:rsid w:val="00743149"/>
    <w:rsid w:val="00747C84"/>
    <w:rsid w:val="007512BA"/>
    <w:rsid w:val="007614E3"/>
    <w:rsid w:val="00763D2F"/>
    <w:rsid w:val="00763FD7"/>
    <w:rsid w:val="0076503D"/>
    <w:rsid w:val="00766C1D"/>
    <w:rsid w:val="007740A7"/>
    <w:rsid w:val="00774366"/>
    <w:rsid w:val="00775DB5"/>
    <w:rsid w:val="0077733F"/>
    <w:rsid w:val="007814B5"/>
    <w:rsid w:val="00782A09"/>
    <w:rsid w:val="0078363D"/>
    <w:rsid w:val="007862F3"/>
    <w:rsid w:val="007865CA"/>
    <w:rsid w:val="007867AE"/>
    <w:rsid w:val="007877C0"/>
    <w:rsid w:val="00787E27"/>
    <w:rsid w:val="0079161D"/>
    <w:rsid w:val="00794857"/>
    <w:rsid w:val="00796B2D"/>
    <w:rsid w:val="007A0C06"/>
    <w:rsid w:val="007A1B8A"/>
    <w:rsid w:val="007B1546"/>
    <w:rsid w:val="007B21D1"/>
    <w:rsid w:val="007B2CC3"/>
    <w:rsid w:val="007B2D13"/>
    <w:rsid w:val="007B6708"/>
    <w:rsid w:val="007C3795"/>
    <w:rsid w:val="007C3C1F"/>
    <w:rsid w:val="007C4612"/>
    <w:rsid w:val="007C5470"/>
    <w:rsid w:val="007D1507"/>
    <w:rsid w:val="007D1805"/>
    <w:rsid w:val="007D48AC"/>
    <w:rsid w:val="007D52E2"/>
    <w:rsid w:val="007D5329"/>
    <w:rsid w:val="007D7296"/>
    <w:rsid w:val="007D748C"/>
    <w:rsid w:val="007D7C64"/>
    <w:rsid w:val="007E0168"/>
    <w:rsid w:val="007E2627"/>
    <w:rsid w:val="007F362A"/>
    <w:rsid w:val="007F60AB"/>
    <w:rsid w:val="00801037"/>
    <w:rsid w:val="00807848"/>
    <w:rsid w:val="008078A9"/>
    <w:rsid w:val="00807FFD"/>
    <w:rsid w:val="008109EC"/>
    <w:rsid w:val="00810E88"/>
    <w:rsid w:val="00817120"/>
    <w:rsid w:val="00822252"/>
    <w:rsid w:val="0082650E"/>
    <w:rsid w:val="00830054"/>
    <w:rsid w:val="00830871"/>
    <w:rsid w:val="00833580"/>
    <w:rsid w:val="0083699B"/>
    <w:rsid w:val="0083724A"/>
    <w:rsid w:val="00837A19"/>
    <w:rsid w:val="00841AB3"/>
    <w:rsid w:val="00842AD0"/>
    <w:rsid w:val="008458A9"/>
    <w:rsid w:val="00851440"/>
    <w:rsid w:val="00856081"/>
    <w:rsid w:val="008604A1"/>
    <w:rsid w:val="00863ED6"/>
    <w:rsid w:val="0086582B"/>
    <w:rsid w:val="00867F09"/>
    <w:rsid w:val="008735F6"/>
    <w:rsid w:val="00875146"/>
    <w:rsid w:val="00875FC3"/>
    <w:rsid w:val="008767C0"/>
    <w:rsid w:val="00877D0A"/>
    <w:rsid w:val="00881CE2"/>
    <w:rsid w:val="008855A6"/>
    <w:rsid w:val="00886C29"/>
    <w:rsid w:val="008875E9"/>
    <w:rsid w:val="00887FBE"/>
    <w:rsid w:val="00890105"/>
    <w:rsid w:val="0089128D"/>
    <w:rsid w:val="00891DB3"/>
    <w:rsid w:val="00894641"/>
    <w:rsid w:val="00895856"/>
    <w:rsid w:val="00895D9A"/>
    <w:rsid w:val="008A2B7C"/>
    <w:rsid w:val="008A3ED4"/>
    <w:rsid w:val="008A5D0D"/>
    <w:rsid w:val="008A7770"/>
    <w:rsid w:val="008B1B47"/>
    <w:rsid w:val="008B532C"/>
    <w:rsid w:val="008C053A"/>
    <w:rsid w:val="008C2611"/>
    <w:rsid w:val="008C483B"/>
    <w:rsid w:val="008C53EC"/>
    <w:rsid w:val="008C563A"/>
    <w:rsid w:val="008D0110"/>
    <w:rsid w:val="008D0477"/>
    <w:rsid w:val="008D36B8"/>
    <w:rsid w:val="008D45DE"/>
    <w:rsid w:val="008D4C0E"/>
    <w:rsid w:val="008D612A"/>
    <w:rsid w:val="008D6C37"/>
    <w:rsid w:val="008D79D1"/>
    <w:rsid w:val="008E0C19"/>
    <w:rsid w:val="008E3507"/>
    <w:rsid w:val="008E6447"/>
    <w:rsid w:val="008E6DC9"/>
    <w:rsid w:val="008E7565"/>
    <w:rsid w:val="008E7DE1"/>
    <w:rsid w:val="008F47CA"/>
    <w:rsid w:val="008F5431"/>
    <w:rsid w:val="0090068B"/>
    <w:rsid w:val="00900AF4"/>
    <w:rsid w:val="00907BEA"/>
    <w:rsid w:val="009103F5"/>
    <w:rsid w:val="009138E5"/>
    <w:rsid w:val="00914664"/>
    <w:rsid w:val="00915EDC"/>
    <w:rsid w:val="00921664"/>
    <w:rsid w:val="00922150"/>
    <w:rsid w:val="00924558"/>
    <w:rsid w:val="00927704"/>
    <w:rsid w:val="00927B03"/>
    <w:rsid w:val="00930683"/>
    <w:rsid w:val="00934D6D"/>
    <w:rsid w:val="00934FB9"/>
    <w:rsid w:val="009352ED"/>
    <w:rsid w:val="00935FBB"/>
    <w:rsid w:val="00937A4E"/>
    <w:rsid w:val="009410B5"/>
    <w:rsid w:val="00942555"/>
    <w:rsid w:val="009430AE"/>
    <w:rsid w:val="00943248"/>
    <w:rsid w:val="00944430"/>
    <w:rsid w:val="00945356"/>
    <w:rsid w:val="00946902"/>
    <w:rsid w:val="00946C9E"/>
    <w:rsid w:val="00947354"/>
    <w:rsid w:val="00950C89"/>
    <w:rsid w:val="009521FE"/>
    <w:rsid w:val="00954BAB"/>
    <w:rsid w:val="0095745D"/>
    <w:rsid w:val="00963FBF"/>
    <w:rsid w:val="009643F7"/>
    <w:rsid w:val="009677CB"/>
    <w:rsid w:val="00971431"/>
    <w:rsid w:val="00975AFF"/>
    <w:rsid w:val="00981673"/>
    <w:rsid w:val="0098456D"/>
    <w:rsid w:val="00985706"/>
    <w:rsid w:val="00985735"/>
    <w:rsid w:val="00985DB4"/>
    <w:rsid w:val="00985E58"/>
    <w:rsid w:val="00986C1A"/>
    <w:rsid w:val="00987AE7"/>
    <w:rsid w:val="00993561"/>
    <w:rsid w:val="00993711"/>
    <w:rsid w:val="009951DA"/>
    <w:rsid w:val="00996DCE"/>
    <w:rsid w:val="009A0113"/>
    <w:rsid w:val="009A1970"/>
    <w:rsid w:val="009A3314"/>
    <w:rsid w:val="009A4961"/>
    <w:rsid w:val="009A4BF3"/>
    <w:rsid w:val="009B103F"/>
    <w:rsid w:val="009B41C5"/>
    <w:rsid w:val="009B7D3B"/>
    <w:rsid w:val="009D0959"/>
    <w:rsid w:val="009D1624"/>
    <w:rsid w:val="009D3687"/>
    <w:rsid w:val="009D4B34"/>
    <w:rsid w:val="009D7681"/>
    <w:rsid w:val="009D7DB0"/>
    <w:rsid w:val="009E0A22"/>
    <w:rsid w:val="009E53E1"/>
    <w:rsid w:val="009E54C9"/>
    <w:rsid w:val="009E7132"/>
    <w:rsid w:val="009F1B77"/>
    <w:rsid w:val="009F1FB1"/>
    <w:rsid w:val="009F2C87"/>
    <w:rsid w:val="009F3D23"/>
    <w:rsid w:val="009F4C50"/>
    <w:rsid w:val="009F4FCE"/>
    <w:rsid w:val="009F694D"/>
    <w:rsid w:val="009F7BB3"/>
    <w:rsid w:val="00A00CF2"/>
    <w:rsid w:val="00A03517"/>
    <w:rsid w:val="00A1118D"/>
    <w:rsid w:val="00A22854"/>
    <w:rsid w:val="00A26F6A"/>
    <w:rsid w:val="00A27119"/>
    <w:rsid w:val="00A27ECB"/>
    <w:rsid w:val="00A37932"/>
    <w:rsid w:val="00A37AA2"/>
    <w:rsid w:val="00A41559"/>
    <w:rsid w:val="00A428BC"/>
    <w:rsid w:val="00A50B66"/>
    <w:rsid w:val="00A52C9D"/>
    <w:rsid w:val="00A601A2"/>
    <w:rsid w:val="00A63908"/>
    <w:rsid w:val="00A70FB3"/>
    <w:rsid w:val="00A7128A"/>
    <w:rsid w:val="00A743A6"/>
    <w:rsid w:val="00A74867"/>
    <w:rsid w:val="00A76864"/>
    <w:rsid w:val="00A76CF2"/>
    <w:rsid w:val="00A82B05"/>
    <w:rsid w:val="00A860B5"/>
    <w:rsid w:val="00A933D0"/>
    <w:rsid w:val="00A93525"/>
    <w:rsid w:val="00A9352C"/>
    <w:rsid w:val="00A935FF"/>
    <w:rsid w:val="00A944FF"/>
    <w:rsid w:val="00A94D32"/>
    <w:rsid w:val="00A97D42"/>
    <w:rsid w:val="00AA0453"/>
    <w:rsid w:val="00AA2767"/>
    <w:rsid w:val="00AA2957"/>
    <w:rsid w:val="00AA2F08"/>
    <w:rsid w:val="00AA3AFE"/>
    <w:rsid w:val="00AA620F"/>
    <w:rsid w:val="00AA63B9"/>
    <w:rsid w:val="00AB2D69"/>
    <w:rsid w:val="00AB4319"/>
    <w:rsid w:val="00AB43F1"/>
    <w:rsid w:val="00AB5340"/>
    <w:rsid w:val="00AC1B3F"/>
    <w:rsid w:val="00AC3B65"/>
    <w:rsid w:val="00AC52E4"/>
    <w:rsid w:val="00AD2368"/>
    <w:rsid w:val="00AD673E"/>
    <w:rsid w:val="00AE342A"/>
    <w:rsid w:val="00AE3BEA"/>
    <w:rsid w:val="00AF02F4"/>
    <w:rsid w:val="00AF0FB9"/>
    <w:rsid w:val="00AF1774"/>
    <w:rsid w:val="00AF57F7"/>
    <w:rsid w:val="00AF611E"/>
    <w:rsid w:val="00AF6728"/>
    <w:rsid w:val="00AF69F7"/>
    <w:rsid w:val="00B010F7"/>
    <w:rsid w:val="00B019D4"/>
    <w:rsid w:val="00B0343D"/>
    <w:rsid w:val="00B072BF"/>
    <w:rsid w:val="00B11A53"/>
    <w:rsid w:val="00B14440"/>
    <w:rsid w:val="00B17EF7"/>
    <w:rsid w:val="00B210E3"/>
    <w:rsid w:val="00B2257F"/>
    <w:rsid w:val="00B22918"/>
    <w:rsid w:val="00B251D6"/>
    <w:rsid w:val="00B30199"/>
    <w:rsid w:val="00B341B1"/>
    <w:rsid w:val="00B353F7"/>
    <w:rsid w:val="00B4124D"/>
    <w:rsid w:val="00B43083"/>
    <w:rsid w:val="00B45032"/>
    <w:rsid w:val="00B45AAC"/>
    <w:rsid w:val="00B45B5C"/>
    <w:rsid w:val="00B462BB"/>
    <w:rsid w:val="00B53153"/>
    <w:rsid w:val="00B56232"/>
    <w:rsid w:val="00B56807"/>
    <w:rsid w:val="00B60986"/>
    <w:rsid w:val="00B61FE1"/>
    <w:rsid w:val="00B6427B"/>
    <w:rsid w:val="00B67EE0"/>
    <w:rsid w:val="00B7002A"/>
    <w:rsid w:val="00B72CA4"/>
    <w:rsid w:val="00B75E50"/>
    <w:rsid w:val="00B75F5B"/>
    <w:rsid w:val="00B769EC"/>
    <w:rsid w:val="00B803D1"/>
    <w:rsid w:val="00B85E54"/>
    <w:rsid w:val="00B931DB"/>
    <w:rsid w:val="00BA1F18"/>
    <w:rsid w:val="00BA6868"/>
    <w:rsid w:val="00BA7C7F"/>
    <w:rsid w:val="00BA7D59"/>
    <w:rsid w:val="00BB0E62"/>
    <w:rsid w:val="00BB392D"/>
    <w:rsid w:val="00BB45FF"/>
    <w:rsid w:val="00BB5F4A"/>
    <w:rsid w:val="00BC085E"/>
    <w:rsid w:val="00BC240B"/>
    <w:rsid w:val="00BC2508"/>
    <w:rsid w:val="00BC2CC0"/>
    <w:rsid w:val="00BC4E98"/>
    <w:rsid w:val="00BD49C4"/>
    <w:rsid w:val="00BD5449"/>
    <w:rsid w:val="00BD70CD"/>
    <w:rsid w:val="00BE1517"/>
    <w:rsid w:val="00BE23C0"/>
    <w:rsid w:val="00BE313E"/>
    <w:rsid w:val="00BE3237"/>
    <w:rsid w:val="00BE3581"/>
    <w:rsid w:val="00BE4560"/>
    <w:rsid w:val="00BE5FBF"/>
    <w:rsid w:val="00BE6741"/>
    <w:rsid w:val="00BF3483"/>
    <w:rsid w:val="00BF52E5"/>
    <w:rsid w:val="00C1289C"/>
    <w:rsid w:val="00C12C38"/>
    <w:rsid w:val="00C13D07"/>
    <w:rsid w:val="00C1436C"/>
    <w:rsid w:val="00C148F3"/>
    <w:rsid w:val="00C17A94"/>
    <w:rsid w:val="00C27CE0"/>
    <w:rsid w:val="00C32C7D"/>
    <w:rsid w:val="00C32EA0"/>
    <w:rsid w:val="00C3681A"/>
    <w:rsid w:val="00C37349"/>
    <w:rsid w:val="00C4059A"/>
    <w:rsid w:val="00C40750"/>
    <w:rsid w:val="00C407CF"/>
    <w:rsid w:val="00C41210"/>
    <w:rsid w:val="00C47498"/>
    <w:rsid w:val="00C5031F"/>
    <w:rsid w:val="00C508E4"/>
    <w:rsid w:val="00C52002"/>
    <w:rsid w:val="00C521D5"/>
    <w:rsid w:val="00C53EFA"/>
    <w:rsid w:val="00C54CEA"/>
    <w:rsid w:val="00C556C3"/>
    <w:rsid w:val="00C564D7"/>
    <w:rsid w:val="00C6134F"/>
    <w:rsid w:val="00C645CC"/>
    <w:rsid w:val="00C666AC"/>
    <w:rsid w:val="00C6677C"/>
    <w:rsid w:val="00C670BC"/>
    <w:rsid w:val="00C72078"/>
    <w:rsid w:val="00C7411A"/>
    <w:rsid w:val="00C7423F"/>
    <w:rsid w:val="00C74E3B"/>
    <w:rsid w:val="00C80601"/>
    <w:rsid w:val="00C86B3A"/>
    <w:rsid w:val="00C86D9D"/>
    <w:rsid w:val="00C86F5E"/>
    <w:rsid w:val="00C91A6F"/>
    <w:rsid w:val="00C940EA"/>
    <w:rsid w:val="00C964E4"/>
    <w:rsid w:val="00C97D5A"/>
    <w:rsid w:val="00CA23AB"/>
    <w:rsid w:val="00CA2F4E"/>
    <w:rsid w:val="00CA36D1"/>
    <w:rsid w:val="00CB1300"/>
    <w:rsid w:val="00CB3802"/>
    <w:rsid w:val="00CB38B2"/>
    <w:rsid w:val="00CB44EF"/>
    <w:rsid w:val="00CB671D"/>
    <w:rsid w:val="00CB6A62"/>
    <w:rsid w:val="00CB7866"/>
    <w:rsid w:val="00CC0709"/>
    <w:rsid w:val="00CC08E9"/>
    <w:rsid w:val="00CC119F"/>
    <w:rsid w:val="00CC4136"/>
    <w:rsid w:val="00CC76E2"/>
    <w:rsid w:val="00CD1A1A"/>
    <w:rsid w:val="00CD3B86"/>
    <w:rsid w:val="00CD6CFB"/>
    <w:rsid w:val="00CD6DF5"/>
    <w:rsid w:val="00CE5311"/>
    <w:rsid w:val="00CE7FFA"/>
    <w:rsid w:val="00CF231A"/>
    <w:rsid w:val="00CF4890"/>
    <w:rsid w:val="00CF5E16"/>
    <w:rsid w:val="00D0017E"/>
    <w:rsid w:val="00D00DD5"/>
    <w:rsid w:val="00D018FD"/>
    <w:rsid w:val="00D02F13"/>
    <w:rsid w:val="00D1096B"/>
    <w:rsid w:val="00D10D4B"/>
    <w:rsid w:val="00D10F34"/>
    <w:rsid w:val="00D11C22"/>
    <w:rsid w:val="00D20CF4"/>
    <w:rsid w:val="00D250C5"/>
    <w:rsid w:val="00D3202F"/>
    <w:rsid w:val="00D32F13"/>
    <w:rsid w:val="00D36943"/>
    <w:rsid w:val="00D44870"/>
    <w:rsid w:val="00D47679"/>
    <w:rsid w:val="00D4785E"/>
    <w:rsid w:val="00D50405"/>
    <w:rsid w:val="00D50413"/>
    <w:rsid w:val="00D54063"/>
    <w:rsid w:val="00D54EEC"/>
    <w:rsid w:val="00D55D31"/>
    <w:rsid w:val="00D5606D"/>
    <w:rsid w:val="00D56C3D"/>
    <w:rsid w:val="00D61C0C"/>
    <w:rsid w:val="00D63F31"/>
    <w:rsid w:val="00D64685"/>
    <w:rsid w:val="00D64729"/>
    <w:rsid w:val="00D6496D"/>
    <w:rsid w:val="00D72E8E"/>
    <w:rsid w:val="00D76A3D"/>
    <w:rsid w:val="00D8183F"/>
    <w:rsid w:val="00D85CC7"/>
    <w:rsid w:val="00DA3806"/>
    <w:rsid w:val="00DA3E99"/>
    <w:rsid w:val="00DB05F7"/>
    <w:rsid w:val="00DB180D"/>
    <w:rsid w:val="00DB32CA"/>
    <w:rsid w:val="00DB42F3"/>
    <w:rsid w:val="00DC04E8"/>
    <w:rsid w:val="00DC0DC3"/>
    <w:rsid w:val="00DC32E1"/>
    <w:rsid w:val="00DC5B11"/>
    <w:rsid w:val="00DC7858"/>
    <w:rsid w:val="00DD1B9E"/>
    <w:rsid w:val="00DD79D3"/>
    <w:rsid w:val="00DE02F0"/>
    <w:rsid w:val="00DE0F1D"/>
    <w:rsid w:val="00DE199C"/>
    <w:rsid w:val="00DE252B"/>
    <w:rsid w:val="00E0352F"/>
    <w:rsid w:val="00E05338"/>
    <w:rsid w:val="00E067AD"/>
    <w:rsid w:val="00E12849"/>
    <w:rsid w:val="00E149B4"/>
    <w:rsid w:val="00E16EC5"/>
    <w:rsid w:val="00E217B4"/>
    <w:rsid w:val="00E23AE5"/>
    <w:rsid w:val="00E246DD"/>
    <w:rsid w:val="00E2479B"/>
    <w:rsid w:val="00E2545D"/>
    <w:rsid w:val="00E26BCA"/>
    <w:rsid w:val="00E26FE0"/>
    <w:rsid w:val="00E3335A"/>
    <w:rsid w:val="00E33F03"/>
    <w:rsid w:val="00E358A0"/>
    <w:rsid w:val="00E37AF1"/>
    <w:rsid w:val="00E37F5B"/>
    <w:rsid w:val="00E41919"/>
    <w:rsid w:val="00E455B4"/>
    <w:rsid w:val="00E45DDB"/>
    <w:rsid w:val="00E52CC2"/>
    <w:rsid w:val="00E5390B"/>
    <w:rsid w:val="00E53D63"/>
    <w:rsid w:val="00E5413D"/>
    <w:rsid w:val="00E569DB"/>
    <w:rsid w:val="00E57F7F"/>
    <w:rsid w:val="00E6012E"/>
    <w:rsid w:val="00E62A85"/>
    <w:rsid w:val="00E66401"/>
    <w:rsid w:val="00E67681"/>
    <w:rsid w:val="00E71AAA"/>
    <w:rsid w:val="00E76AD9"/>
    <w:rsid w:val="00E77256"/>
    <w:rsid w:val="00E804EE"/>
    <w:rsid w:val="00E8288A"/>
    <w:rsid w:val="00E86371"/>
    <w:rsid w:val="00E86C2E"/>
    <w:rsid w:val="00E877D9"/>
    <w:rsid w:val="00E903B4"/>
    <w:rsid w:val="00E94925"/>
    <w:rsid w:val="00E953D7"/>
    <w:rsid w:val="00E95A5E"/>
    <w:rsid w:val="00E96F36"/>
    <w:rsid w:val="00EA0789"/>
    <w:rsid w:val="00EA1047"/>
    <w:rsid w:val="00EA14F0"/>
    <w:rsid w:val="00EA2557"/>
    <w:rsid w:val="00EA25CF"/>
    <w:rsid w:val="00EA2714"/>
    <w:rsid w:val="00EA2F33"/>
    <w:rsid w:val="00EA2F73"/>
    <w:rsid w:val="00EA4AA6"/>
    <w:rsid w:val="00EB0F18"/>
    <w:rsid w:val="00EB23EA"/>
    <w:rsid w:val="00EB2AA9"/>
    <w:rsid w:val="00EB455A"/>
    <w:rsid w:val="00EC088A"/>
    <w:rsid w:val="00EC4792"/>
    <w:rsid w:val="00EC63D6"/>
    <w:rsid w:val="00EC796C"/>
    <w:rsid w:val="00ED1A1E"/>
    <w:rsid w:val="00ED254B"/>
    <w:rsid w:val="00ED5495"/>
    <w:rsid w:val="00EE0113"/>
    <w:rsid w:val="00EE508F"/>
    <w:rsid w:val="00EE56F0"/>
    <w:rsid w:val="00EF0303"/>
    <w:rsid w:val="00EF0375"/>
    <w:rsid w:val="00EF4151"/>
    <w:rsid w:val="00F00AEB"/>
    <w:rsid w:val="00F147EE"/>
    <w:rsid w:val="00F170E6"/>
    <w:rsid w:val="00F20763"/>
    <w:rsid w:val="00F21926"/>
    <w:rsid w:val="00F23EB8"/>
    <w:rsid w:val="00F25A02"/>
    <w:rsid w:val="00F26814"/>
    <w:rsid w:val="00F27169"/>
    <w:rsid w:val="00F30B59"/>
    <w:rsid w:val="00F37E00"/>
    <w:rsid w:val="00F537AA"/>
    <w:rsid w:val="00F53C12"/>
    <w:rsid w:val="00F53F0D"/>
    <w:rsid w:val="00F6076C"/>
    <w:rsid w:val="00F62104"/>
    <w:rsid w:val="00F63A0D"/>
    <w:rsid w:val="00F63EFE"/>
    <w:rsid w:val="00F66304"/>
    <w:rsid w:val="00F66D87"/>
    <w:rsid w:val="00F67C85"/>
    <w:rsid w:val="00F71151"/>
    <w:rsid w:val="00F72518"/>
    <w:rsid w:val="00F73230"/>
    <w:rsid w:val="00F73775"/>
    <w:rsid w:val="00F76764"/>
    <w:rsid w:val="00F77671"/>
    <w:rsid w:val="00F929F8"/>
    <w:rsid w:val="00F9321E"/>
    <w:rsid w:val="00F9424B"/>
    <w:rsid w:val="00F9472B"/>
    <w:rsid w:val="00F957F1"/>
    <w:rsid w:val="00F959AB"/>
    <w:rsid w:val="00FA282A"/>
    <w:rsid w:val="00FA2D20"/>
    <w:rsid w:val="00FA4EC2"/>
    <w:rsid w:val="00FB1FBD"/>
    <w:rsid w:val="00FB278E"/>
    <w:rsid w:val="00FB344E"/>
    <w:rsid w:val="00FB7C66"/>
    <w:rsid w:val="00FC014F"/>
    <w:rsid w:val="00FC0584"/>
    <w:rsid w:val="00FC53B8"/>
    <w:rsid w:val="00FC5FD7"/>
    <w:rsid w:val="00FC60E0"/>
    <w:rsid w:val="00FD45C8"/>
    <w:rsid w:val="00FD6A09"/>
    <w:rsid w:val="00FD7501"/>
    <w:rsid w:val="00FE08CA"/>
    <w:rsid w:val="00FE44F6"/>
    <w:rsid w:val="00FE4D74"/>
    <w:rsid w:val="00FF7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59FC8"/>
  <w15:docId w15:val="{CC42AC9B-C127-48A5-967F-7EE5406B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B1844"/>
    <w:rPr>
      <w:rFonts w:ascii="Arial" w:eastAsia="Arial" w:hAnsi="Arial" w:cs="Arial"/>
    </w:rPr>
  </w:style>
  <w:style w:type="paragraph" w:styleId="Heading1">
    <w:name w:val="heading 1"/>
    <w:next w:val="BodyText"/>
    <w:link w:val="Heading1Char"/>
    <w:qFormat/>
    <w:rsid w:val="00B2257F"/>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B2257F"/>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B2257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B2257F"/>
    <w:pPr>
      <w:widowControl/>
      <w:autoSpaceDE/>
      <w:autoSpaceDN/>
      <w:spacing w:after="220"/>
    </w:pPr>
    <w:rPr>
      <w:rFonts w:ascii="Arial" w:hAnsi="Arial" w:cs="Arial"/>
    </w:rPr>
  </w:style>
  <w:style w:type="paragraph" w:styleId="ListParagraph">
    <w:name w:val="List Paragraph"/>
    <w:basedOn w:val="Normal"/>
    <w:uiPriority w:val="34"/>
    <w:qFormat/>
    <w:rsid w:val="008C53EC"/>
    <w:pPr>
      <w:adjustRightInd w:val="0"/>
      <w:ind w:left="720"/>
      <w:contextualSpacing/>
    </w:pPr>
    <w:rPr>
      <w:rFonts w:eastAsiaTheme="minorHAnsi"/>
    </w:rPr>
  </w:style>
  <w:style w:type="paragraph" w:customStyle="1" w:styleId="TableParagraph">
    <w:name w:val="Table Paragraph"/>
    <w:basedOn w:val="Normal"/>
    <w:uiPriority w:val="1"/>
    <w:qFormat/>
    <w:pPr>
      <w:spacing w:line="251" w:lineRule="exact"/>
      <w:ind w:left="110"/>
    </w:pPr>
  </w:style>
  <w:style w:type="paragraph" w:styleId="Revision">
    <w:name w:val="Revision"/>
    <w:hidden/>
    <w:uiPriority w:val="99"/>
    <w:semiHidden/>
    <w:rsid w:val="00D10D4B"/>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9216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664"/>
    <w:rPr>
      <w:rFonts w:ascii="Segoe UI" w:eastAsia="Arial" w:hAnsi="Segoe UI" w:cs="Segoe UI"/>
      <w:sz w:val="18"/>
      <w:szCs w:val="18"/>
    </w:rPr>
  </w:style>
  <w:style w:type="character" w:styleId="CommentReference">
    <w:name w:val="annotation reference"/>
    <w:basedOn w:val="DefaultParagraphFont"/>
    <w:uiPriority w:val="99"/>
    <w:semiHidden/>
    <w:unhideWhenUsed/>
    <w:rsid w:val="00921664"/>
    <w:rPr>
      <w:sz w:val="16"/>
      <w:szCs w:val="16"/>
    </w:rPr>
  </w:style>
  <w:style w:type="paragraph" w:styleId="CommentText">
    <w:name w:val="annotation text"/>
    <w:basedOn w:val="Normal"/>
    <w:link w:val="CommentTextChar"/>
    <w:uiPriority w:val="99"/>
    <w:semiHidden/>
    <w:unhideWhenUsed/>
    <w:rsid w:val="00921664"/>
    <w:rPr>
      <w:sz w:val="20"/>
      <w:szCs w:val="20"/>
    </w:rPr>
  </w:style>
  <w:style w:type="character" w:customStyle="1" w:styleId="CommentTextChar">
    <w:name w:val="Comment Text Char"/>
    <w:basedOn w:val="DefaultParagraphFont"/>
    <w:link w:val="CommentText"/>
    <w:uiPriority w:val="99"/>
    <w:semiHidden/>
    <w:rsid w:val="0092166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21664"/>
    <w:rPr>
      <w:b/>
      <w:bCs/>
    </w:rPr>
  </w:style>
  <w:style w:type="character" w:customStyle="1" w:styleId="CommentSubjectChar">
    <w:name w:val="Comment Subject Char"/>
    <w:basedOn w:val="CommentTextChar"/>
    <w:link w:val="CommentSubject"/>
    <w:uiPriority w:val="99"/>
    <w:semiHidden/>
    <w:rsid w:val="00921664"/>
    <w:rPr>
      <w:rFonts w:ascii="Arial" w:eastAsia="Arial" w:hAnsi="Arial" w:cs="Arial"/>
      <w:b/>
      <w:bCs/>
      <w:sz w:val="20"/>
      <w:szCs w:val="20"/>
    </w:rPr>
  </w:style>
  <w:style w:type="paragraph" w:customStyle="1" w:styleId="InspectionManual">
    <w:name w:val="Inspection Manual"/>
    <w:basedOn w:val="Normal"/>
    <w:link w:val="InspectionManualChar"/>
    <w:rsid w:val="00370BE8"/>
    <w:pPr>
      <w:widowControl/>
      <w:autoSpaceDE/>
      <w:autoSpaceDN/>
      <w:ind w:firstLine="720"/>
      <w:jc w:val="center"/>
    </w:pPr>
    <w:rPr>
      <w:rFonts w:eastAsia="Times New Roman"/>
      <w:b/>
      <w:sz w:val="38"/>
      <w:szCs w:val="24"/>
    </w:rPr>
  </w:style>
  <w:style w:type="character" w:customStyle="1" w:styleId="InspectionManualChar">
    <w:name w:val="Inspection Manual Char"/>
    <w:basedOn w:val="DefaultParagraphFont"/>
    <w:link w:val="InspectionManual"/>
    <w:rsid w:val="00370BE8"/>
    <w:rPr>
      <w:rFonts w:ascii="Arial" w:eastAsia="Times New Roman" w:hAnsi="Arial" w:cs="Arial"/>
      <w:b/>
      <w:sz w:val="38"/>
      <w:szCs w:val="24"/>
    </w:rPr>
  </w:style>
  <w:style w:type="paragraph" w:customStyle="1" w:styleId="Default">
    <w:name w:val="Default"/>
    <w:rsid w:val="00DC0DC3"/>
    <w:pPr>
      <w:widowControl/>
      <w:adjustRightInd w:val="0"/>
    </w:pPr>
    <w:rPr>
      <w:rFonts w:ascii="Arial" w:hAnsi="Arial" w:cs="Arial"/>
      <w:color w:val="000000"/>
      <w:sz w:val="24"/>
      <w:szCs w:val="24"/>
    </w:rPr>
  </w:style>
  <w:style w:type="paragraph" w:customStyle="1" w:styleId="Header01">
    <w:name w:val="Header 01"/>
    <w:basedOn w:val="Normal"/>
    <w:link w:val="Header01Char"/>
    <w:rsid w:val="00E37F5B"/>
    <w:pPr>
      <w:widowControl/>
      <w:tabs>
        <w:tab w:val="left" w:pos="274"/>
        <w:tab w:val="left" w:pos="806"/>
        <w:tab w:val="left" w:pos="1440"/>
        <w:tab w:val="left" w:pos="2074"/>
        <w:tab w:val="left" w:pos="2707"/>
      </w:tabs>
      <w:autoSpaceDE/>
      <w:autoSpaceDN/>
      <w:outlineLvl w:val="0"/>
    </w:pPr>
    <w:rPr>
      <w:rFonts w:eastAsia="Times New Roman"/>
      <w:sz w:val="24"/>
      <w:szCs w:val="24"/>
    </w:rPr>
  </w:style>
  <w:style w:type="character" w:customStyle="1" w:styleId="Header01Char">
    <w:name w:val="Header 01 Char"/>
    <w:basedOn w:val="DefaultParagraphFont"/>
    <w:link w:val="Header01"/>
    <w:rsid w:val="00E37F5B"/>
    <w:rPr>
      <w:rFonts w:ascii="Arial" w:eastAsia="Times New Roman" w:hAnsi="Arial" w:cs="Arial"/>
      <w:sz w:val="24"/>
      <w:szCs w:val="24"/>
    </w:rPr>
  </w:style>
  <w:style w:type="paragraph" w:styleId="Header">
    <w:name w:val="header"/>
    <w:basedOn w:val="Normal"/>
    <w:link w:val="HeaderChar"/>
    <w:rsid w:val="008C53EC"/>
    <w:pPr>
      <w:tabs>
        <w:tab w:val="center" w:pos="4320"/>
        <w:tab w:val="right" w:pos="8640"/>
      </w:tabs>
      <w:adjustRightInd w:val="0"/>
    </w:pPr>
    <w:rPr>
      <w:rFonts w:eastAsia="Times New Roman"/>
    </w:rPr>
  </w:style>
  <w:style w:type="character" w:customStyle="1" w:styleId="HeaderChar">
    <w:name w:val="Header Char"/>
    <w:basedOn w:val="DefaultParagraphFont"/>
    <w:link w:val="Header"/>
    <w:rsid w:val="008C53EC"/>
    <w:rPr>
      <w:rFonts w:ascii="Arial" w:eastAsia="Times New Roman" w:hAnsi="Arial" w:cs="Arial"/>
    </w:rPr>
  </w:style>
  <w:style w:type="paragraph" w:styleId="Footer">
    <w:name w:val="footer"/>
    <w:basedOn w:val="Normal"/>
    <w:link w:val="FooterChar"/>
    <w:uiPriority w:val="99"/>
    <w:unhideWhenUsed/>
    <w:rsid w:val="008C53EC"/>
    <w:pPr>
      <w:tabs>
        <w:tab w:val="center" w:pos="4680"/>
        <w:tab w:val="right" w:pos="9360"/>
      </w:tabs>
      <w:adjustRightInd w:val="0"/>
    </w:pPr>
    <w:rPr>
      <w:rFonts w:eastAsiaTheme="minorHAnsi"/>
    </w:rPr>
  </w:style>
  <w:style w:type="character" w:customStyle="1" w:styleId="FooterChar">
    <w:name w:val="Footer Char"/>
    <w:basedOn w:val="DefaultParagraphFont"/>
    <w:link w:val="Footer"/>
    <w:uiPriority w:val="99"/>
    <w:rsid w:val="008C53EC"/>
    <w:rPr>
      <w:rFonts w:ascii="Arial" w:hAnsi="Arial" w:cs="Arial"/>
    </w:rPr>
  </w:style>
  <w:style w:type="character" w:styleId="Hyperlink">
    <w:name w:val="Hyperlink"/>
    <w:basedOn w:val="DefaultParagraphFont"/>
    <w:unhideWhenUsed/>
    <w:rsid w:val="0001060C"/>
    <w:rPr>
      <w:color w:val="0000FF" w:themeColor="hyperlink"/>
      <w:u w:val="single"/>
    </w:rPr>
  </w:style>
  <w:style w:type="character" w:styleId="FollowedHyperlink">
    <w:name w:val="FollowedHyperlink"/>
    <w:basedOn w:val="DefaultParagraphFont"/>
    <w:uiPriority w:val="99"/>
    <w:semiHidden/>
    <w:unhideWhenUsed/>
    <w:rsid w:val="0001060C"/>
    <w:rPr>
      <w:color w:val="800080" w:themeColor="followedHyperlink"/>
      <w:u w:val="single"/>
    </w:rPr>
  </w:style>
  <w:style w:type="character" w:customStyle="1" w:styleId="Header02Char">
    <w:name w:val="Header 02 Char"/>
    <w:basedOn w:val="DefaultParagraphFont"/>
    <w:link w:val="Header02"/>
    <w:rsid w:val="00B56232"/>
    <w:rPr>
      <w:rFonts w:ascii="Arial" w:hAnsi="Arial" w:cs="Arial"/>
      <w:sz w:val="24"/>
      <w:szCs w:val="24"/>
      <w:u w:val="single"/>
    </w:rPr>
  </w:style>
  <w:style w:type="paragraph" w:customStyle="1" w:styleId="Header02">
    <w:name w:val="Header 02"/>
    <w:basedOn w:val="Normal"/>
    <w:link w:val="Header02Char"/>
    <w:rsid w:val="00B56232"/>
    <w:pPr>
      <w:widowControl/>
      <w:tabs>
        <w:tab w:val="left" w:pos="274"/>
        <w:tab w:val="left" w:pos="806"/>
        <w:tab w:val="left" w:pos="1440"/>
        <w:tab w:val="left" w:pos="2074"/>
        <w:tab w:val="left" w:pos="2707"/>
      </w:tabs>
      <w:autoSpaceDE/>
      <w:autoSpaceDN/>
      <w:outlineLvl w:val="1"/>
    </w:pPr>
    <w:rPr>
      <w:rFonts w:eastAsiaTheme="minorHAnsi"/>
      <w:sz w:val="24"/>
      <w:szCs w:val="24"/>
      <w:u w:val="single"/>
    </w:rPr>
  </w:style>
  <w:style w:type="character" w:customStyle="1" w:styleId="UnresolvedMention1">
    <w:name w:val="Unresolved Mention1"/>
    <w:basedOn w:val="DefaultParagraphFont"/>
    <w:uiPriority w:val="99"/>
    <w:semiHidden/>
    <w:unhideWhenUsed/>
    <w:rsid w:val="008C2611"/>
    <w:rPr>
      <w:color w:val="808080"/>
      <w:shd w:val="clear" w:color="auto" w:fill="E6E6E6"/>
    </w:rPr>
  </w:style>
  <w:style w:type="character" w:customStyle="1" w:styleId="l1">
    <w:name w:val="l1"/>
    <w:basedOn w:val="DefaultParagraphFont"/>
    <w:rsid w:val="00353B74"/>
    <w:rPr>
      <w:color w:val="0000CC"/>
    </w:rPr>
  </w:style>
  <w:style w:type="character" w:styleId="UnresolvedMention">
    <w:name w:val="Unresolved Mention"/>
    <w:basedOn w:val="DefaultParagraphFont"/>
    <w:uiPriority w:val="99"/>
    <w:semiHidden/>
    <w:unhideWhenUsed/>
    <w:rsid w:val="00453EC7"/>
    <w:rPr>
      <w:color w:val="605E5C"/>
      <w:shd w:val="clear" w:color="auto" w:fill="E1DFDD"/>
    </w:rPr>
  </w:style>
  <w:style w:type="character" w:customStyle="1" w:styleId="Heading1Char">
    <w:name w:val="Heading 1 Char"/>
    <w:basedOn w:val="DefaultParagraphFont"/>
    <w:link w:val="Heading1"/>
    <w:rsid w:val="00B2257F"/>
    <w:rPr>
      <w:rFonts w:ascii="Arial" w:eastAsiaTheme="majorEastAsia" w:hAnsi="Arial" w:cstheme="majorBidi"/>
      <w:caps/>
    </w:rPr>
  </w:style>
  <w:style w:type="paragraph" w:styleId="BodyText2">
    <w:name w:val="Body Text 2"/>
    <w:link w:val="BodyText2Char"/>
    <w:rsid w:val="00DE0F1D"/>
    <w:pPr>
      <w:widowControl/>
      <w:autoSpaceDE/>
      <w:autoSpaceDN/>
      <w:spacing w:after="220"/>
      <w:ind w:left="720" w:hanging="720"/>
    </w:pPr>
    <w:rPr>
      <w:rFonts w:ascii="Arial" w:eastAsiaTheme="majorEastAsia" w:hAnsi="Arial" w:cstheme="majorBidi"/>
    </w:rPr>
  </w:style>
  <w:style w:type="character" w:customStyle="1" w:styleId="BodyTextChar">
    <w:name w:val="Body Text Char"/>
    <w:basedOn w:val="DefaultParagraphFont"/>
    <w:link w:val="BodyText"/>
    <w:rsid w:val="00B2257F"/>
    <w:rPr>
      <w:rFonts w:ascii="Arial" w:hAnsi="Arial" w:cs="Arial"/>
    </w:rPr>
  </w:style>
  <w:style w:type="character" w:customStyle="1" w:styleId="BodyText2Char">
    <w:name w:val="Body Text 2 Char"/>
    <w:basedOn w:val="DefaultParagraphFont"/>
    <w:link w:val="BodyText2"/>
    <w:rsid w:val="00DE0F1D"/>
    <w:rPr>
      <w:rFonts w:ascii="Arial" w:eastAsiaTheme="majorEastAsia" w:hAnsi="Arial" w:cstheme="majorBidi"/>
    </w:rPr>
  </w:style>
  <w:style w:type="paragraph" w:customStyle="1" w:styleId="Appendixtitle">
    <w:name w:val="Appendix title"/>
    <w:basedOn w:val="BodyText"/>
    <w:next w:val="BodyText"/>
    <w:qFormat/>
    <w:rsid w:val="008C53EC"/>
    <w:pPr>
      <w:jc w:val="center"/>
      <w:outlineLvl w:val="0"/>
    </w:pPr>
    <w:rPr>
      <w:rFonts w:asciiTheme="minorHAnsi" w:hAnsiTheme="minorHAnsi" w:cstheme="minorHAnsi"/>
    </w:rPr>
  </w:style>
  <w:style w:type="paragraph" w:customStyle="1" w:styleId="Applicability">
    <w:name w:val="Applicability"/>
    <w:basedOn w:val="BodyText"/>
    <w:qFormat/>
    <w:rsid w:val="00B2257F"/>
    <w:pPr>
      <w:spacing w:before="440"/>
      <w:ind w:left="2160" w:hanging="2160"/>
    </w:pPr>
  </w:style>
  <w:style w:type="paragraph" w:customStyle="1" w:styleId="Attachmenttitle">
    <w:name w:val="Attachment title"/>
    <w:basedOn w:val="Heading1"/>
    <w:next w:val="BodyText"/>
    <w:qFormat/>
    <w:rsid w:val="00B2257F"/>
    <w:pPr>
      <w:spacing w:before="0"/>
      <w:ind w:left="0" w:firstLine="0"/>
      <w:jc w:val="center"/>
    </w:pPr>
    <w:rPr>
      <w:rFonts w:eastAsia="Times New Roman" w:cs="Arial"/>
      <w:caps w:val="0"/>
    </w:rPr>
  </w:style>
  <w:style w:type="paragraph" w:customStyle="1" w:styleId="BodyText-table">
    <w:name w:val="Body Text - table"/>
    <w:qFormat/>
    <w:rsid w:val="00B2257F"/>
    <w:pPr>
      <w:widowControl/>
      <w:autoSpaceDE/>
      <w:autoSpaceDN/>
    </w:pPr>
    <w:rPr>
      <w:rFonts w:ascii="Arial" w:hAnsi="Arial"/>
    </w:rPr>
  </w:style>
  <w:style w:type="character" w:customStyle="1" w:styleId="Heading2Char">
    <w:name w:val="Heading 2 Char"/>
    <w:basedOn w:val="DefaultParagraphFont"/>
    <w:link w:val="Heading2"/>
    <w:rsid w:val="00B2257F"/>
    <w:rPr>
      <w:rFonts w:ascii="Arial" w:eastAsiaTheme="majorEastAsia" w:hAnsi="Arial" w:cstheme="majorBidi"/>
    </w:rPr>
  </w:style>
  <w:style w:type="paragraph" w:styleId="BodyText3">
    <w:name w:val="Body Text 3"/>
    <w:basedOn w:val="BodyText"/>
    <w:link w:val="BodyText3Char"/>
    <w:rsid w:val="00B2257F"/>
    <w:pPr>
      <w:ind w:left="720"/>
    </w:pPr>
    <w:rPr>
      <w:rFonts w:eastAsiaTheme="majorEastAsia" w:cstheme="majorBidi"/>
    </w:rPr>
  </w:style>
  <w:style w:type="character" w:customStyle="1" w:styleId="BodyText3Char">
    <w:name w:val="Body Text 3 Char"/>
    <w:basedOn w:val="DefaultParagraphFont"/>
    <w:link w:val="BodyText3"/>
    <w:rsid w:val="00B2257F"/>
    <w:rPr>
      <w:rFonts w:ascii="Arial" w:eastAsiaTheme="majorEastAsia" w:hAnsi="Arial" w:cstheme="majorBidi"/>
    </w:rPr>
  </w:style>
  <w:style w:type="paragraph" w:customStyle="1" w:styleId="EffectiveDate">
    <w:name w:val="Effective Date"/>
    <w:next w:val="BodyText"/>
    <w:qFormat/>
    <w:rsid w:val="00B2257F"/>
    <w:pPr>
      <w:widowControl/>
      <w:autoSpaceDE/>
      <w:autoSpaceDN/>
      <w:spacing w:before="220" w:after="440"/>
      <w:jc w:val="center"/>
    </w:pPr>
    <w:rPr>
      <w:rFonts w:ascii="Arial" w:eastAsia="Times New Roman" w:hAnsi="Arial" w:cs="Arial"/>
    </w:rPr>
  </w:style>
  <w:style w:type="character" w:customStyle="1" w:styleId="Heading3Char">
    <w:name w:val="Heading 3 Char"/>
    <w:basedOn w:val="DefaultParagraphFont"/>
    <w:link w:val="Heading3"/>
    <w:rsid w:val="00B2257F"/>
    <w:rPr>
      <w:rFonts w:ascii="Arial" w:eastAsiaTheme="majorEastAsia" w:hAnsi="Arial" w:cstheme="majorBidi"/>
    </w:rPr>
  </w:style>
  <w:style w:type="table" w:customStyle="1" w:styleId="IM">
    <w:name w:val="IM"/>
    <w:basedOn w:val="TableNormal"/>
    <w:uiPriority w:val="99"/>
    <w:rsid w:val="008C53EC"/>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C53EC"/>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8C53EC"/>
    <w:pPr>
      <w:widowControl/>
      <w:pBdr>
        <w:top w:val="single" w:sz="4" w:space="3" w:color="auto"/>
        <w:bottom w:val="single" w:sz="4" w:space="3" w:color="auto"/>
      </w:pBdr>
      <w:autoSpaceDE/>
      <w:autoSpaceDN/>
      <w:spacing w:before="220" w:after="220"/>
      <w:jc w:val="center"/>
    </w:pPr>
    <w:rPr>
      <w:rFonts w:ascii="Arial" w:hAnsi="Arial" w:cs="Arial"/>
      <w:iCs/>
    </w:rPr>
  </w:style>
  <w:style w:type="character" w:customStyle="1" w:styleId="IntenseQuoteChar">
    <w:name w:val="Intense Quote Char"/>
    <w:basedOn w:val="DefaultParagraphFont"/>
    <w:link w:val="IntenseQuote"/>
    <w:rsid w:val="008C53EC"/>
    <w:rPr>
      <w:rFonts w:ascii="Arial" w:hAnsi="Arial" w:cs="Arial"/>
      <w:iCs/>
    </w:rPr>
  </w:style>
  <w:style w:type="paragraph" w:customStyle="1" w:styleId="Level2">
    <w:name w:val="Level 2"/>
    <w:basedOn w:val="Normal"/>
    <w:rsid w:val="008C53EC"/>
    <w:pPr>
      <w:numPr>
        <w:ilvl w:val="1"/>
        <w:numId w:val="7"/>
      </w:numPr>
      <w:adjustRightInd w:val="0"/>
      <w:outlineLvl w:val="1"/>
    </w:pPr>
    <w:rPr>
      <w:rFonts w:eastAsia="Times New Roman"/>
    </w:rPr>
  </w:style>
  <w:style w:type="paragraph" w:customStyle="1" w:styleId="Level3">
    <w:name w:val="Level 3"/>
    <w:basedOn w:val="Normal"/>
    <w:rsid w:val="008C53EC"/>
    <w:pPr>
      <w:numPr>
        <w:ilvl w:val="2"/>
        <w:numId w:val="8"/>
      </w:numPr>
      <w:adjustRightInd w:val="0"/>
      <w:outlineLvl w:val="2"/>
    </w:pPr>
    <w:rPr>
      <w:rFonts w:eastAsia="Times New Roman"/>
    </w:rPr>
  </w:style>
  <w:style w:type="paragraph" w:customStyle="1" w:styleId="Lista">
    <w:name w:val="List (a)"/>
    <w:qFormat/>
    <w:rsid w:val="008C53EC"/>
    <w:pPr>
      <w:widowControl/>
      <w:numPr>
        <w:ilvl w:val="2"/>
        <w:numId w:val="9"/>
      </w:numPr>
      <w:autoSpaceDE/>
      <w:autoSpaceDN/>
      <w:spacing w:after="220"/>
    </w:pPr>
    <w:rPr>
      <w:rFonts w:ascii="Arial" w:eastAsia="Times New Roman" w:hAnsi="Arial" w:cs="Arial"/>
    </w:rPr>
  </w:style>
  <w:style w:type="paragraph" w:customStyle="1" w:styleId="Lista0">
    <w:name w:val="List a"/>
    <w:basedOn w:val="BodyText"/>
    <w:rsid w:val="008C53EC"/>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8C53EC"/>
  </w:style>
  <w:style w:type="table" w:styleId="TableGrid">
    <w:name w:val="Table Grid"/>
    <w:basedOn w:val="TableNormal"/>
    <w:rsid w:val="008C53E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B2257F"/>
    <w:pPr>
      <w:widowControl/>
      <w:adjustRightInd w:val="0"/>
      <w:spacing w:before="220" w:after="220"/>
      <w:jc w:val="center"/>
    </w:pPr>
    <w:rPr>
      <w:rFonts w:eastAsia="Times New Roman"/>
    </w:rPr>
  </w:style>
  <w:style w:type="character" w:customStyle="1" w:styleId="TitleChar">
    <w:name w:val="Title Char"/>
    <w:basedOn w:val="DefaultParagraphFont"/>
    <w:link w:val="Title"/>
    <w:rsid w:val="00B2257F"/>
    <w:rPr>
      <w:rFonts w:ascii="Arial" w:eastAsia="Times New Roman" w:hAnsi="Arial" w:cs="Arial"/>
    </w:rPr>
  </w:style>
  <w:style w:type="paragraph" w:customStyle="1" w:styleId="Requirement">
    <w:name w:val="Requirement"/>
    <w:basedOn w:val="BodyText3"/>
    <w:qFormat/>
    <w:rsid w:val="00B2257F"/>
    <w:pPr>
      <w:keepNext/>
    </w:pPr>
    <w:rPr>
      <w:b/>
      <w:bCs/>
    </w:rPr>
  </w:style>
  <w:style w:type="paragraph" w:customStyle="1" w:styleId="SpecificGuidance">
    <w:name w:val="Specific Guidance"/>
    <w:basedOn w:val="BodyText3"/>
    <w:qFormat/>
    <w:rsid w:val="00B2257F"/>
    <w:pPr>
      <w:keepNext/>
    </w:pPr>
    <w:rPr>
      <w:u w:val="single"/>
    </w:rPr>
  </w:style>
  <w:style w:type="paragraph" w:customStyle="1" w:styleId="CommittmentBT3">
    <w:name w:val="Committment BT3"/>
    <w:basedOn w:val="BodyText3"/>
    <w:uiPriority w:val="1"/>
    <w:qFormat/>
    <w:rsid w:val="007862F3"/>
    <w:rPr>
      <w:i/>
      <w:iCs/>
    </w:rPr>
  </w:style>
  <w:style w:type="paragraph" w:customStyle="1" w:styleId="Bases">
    <w:name w:val="Bases"/>
    <w:basedOn w:val="Normal"/>
    <w:uiPriority w:val="1"/>
    <w:qFormat/>
    <w:rsid w:val="00015A7C"/>
    <w:pPr>
      <w:spacing w:after="220"/>
      <w:ind w:left="2520" w:hanging="2520"/>
    </w:pPr>
  </w:style>
  <w:style w:type="paragraph" w:customStyle="1" w:styleId="xmsolistparagraph">
    <w:name w:val="x_msolistparagraph"/>
    <w:basedOn w:val="Normal"/>
    <w:rsid w:val="005429A3"/>
    <w:pPr>
      <w:widowControl/>
      <w:autoSpaceDE/>
      <w:autoSpaceDN/>
      <w:ind w:left="720"/>
    </w:pPr>
    <w:rPr>
      <w:rFonts w:ascii="Calibri" w:eastAsiaTheme="minorHAnsi" w:hAnsi="Calibri" w:cs="Calibri"/>
    </w:rPr>
  </w:style>
  <w:style w:type="character" w:customStyle="1" w:styleId="Commitment">
    <w:name w:val="Commitment"/>
    <w:basedOn w:val="DefaultParagraphFont"/>
    <w:uiPriority w:val="1"/>
    <w:qFormat/>
    <w:rsid w:val="00B2257F"/>
    <w:rPr>
      <w:i/>
      <w:iCs/>
    </w:rPr>
  </w:style>
  <w:style w:type="paragraph" w:customStyle="1" w:styleId="CornerstoneBases">
    <w:name w:val="Cornerstone / Bases"/>
    <w:basedOn w:val="BodyText"/>
    <w:qFormat/>
    <w:rsid w:val="00B2257F"/>
    <w:pPr>
      <w:ind w:left="2160" w:hanging="2160"/>
    </w:pPr>
  </w:style>
  <w:style w:type="paragraph" w:customStyle="1" w:styleId="END">
    <w:name w:val="END"/>
    <w:basedOn w:val="Title"/>
    <w:qFormat/>
    <w:rsid w:val="00B2257F"/>
    <w:pPr>
      <w:spacing w:before="440" w:after="440"/>
    </w:pPr>
  </w:style>
  <w:style w:type="paragraph" w:customStyle="1" w:styleId="IMCIP">
    <w:name w:val="IMC/IP #"/>
    <w:rsid w:val="00B2257F"/>
    <w:pPr>
      <w:pBdr>
        <w:top w:val="single" w:sz="8" w:space="3" w:color="auto"/>
        <w:bottom w:val="single" w:sz="8" w:space="3" w:color="auto"/>
      </w:pBdr>
      <w:autoSpaceDE/>
      <w:autoSpaceDN/>
      <w:spacing w:after="220"/>
      <w:jc w:val="center"/>
    </w:pPr>
    <w:rPr>
      <w:rFonts w:ascii="Arial" w:hAnsi="Arial" w:cs="Arial"/>
      <w:iCs/>
      <w:caps/>
    </w:rPr>
  </w:style>
  <w:style w:type="paragraph" w:customStyle="1" w:styleId="NRCINSPECTIONMANUAL">
    <w:name w:val="NRC INSPECTION MANUAL"/>
    <w:next w:val="BodyText"/>
    <w:link w:val="NRCINSPECTIONMANUALChar"/>
    <w:qFormat/>
    <w:rsid w:val="00B2257F"/>
    <w:pPr>
      <w:widowControl/>
      <w:tabs>
        <w:tab w:val="center" w:pos="4680"/>
        <w:tab w:val="right" w:pos="9360"/>
      </w:tabs>
      <w:autoSpaceDE/>
      <w:autoSpaceDN/>
      <w:spacing w:after="220"/>
    </w:pPr>
    <w:rPr>
      <w:rFonts w:ascii="Arial" w:hAnsi="Arial" w:cs="Arial"/>
    </w:rPr>
  </w:style>
  <w:style w:type="character" w:customStyle="1" w:styleId="NRCINSPECTIONMANUALChar">
    <w:name w:val="NRC INSPECTION MANUAL Char"/>
    <w:basedOn w:val="DefaultParagraphFont"/>
    <w:link w:val="NRCINSPECTIONMANUAL"/>
    <w:rsid w:val="00B2257F"/>
    <w:rPr>
      <w:rFonts w:ascii="Arial" w:hAnsi="Arial" w:cs="Arial"/>
    </w:rPr>
  </w:style>
  <w:style w:type="paragraph" w:customStyle="1" w:styleId="BodyText4">
    <w:name w:val="Body Text 4"/>
    <w:basedOn w:val="BodyText3"/>
    <w:uiPriority w:val="1"/>
    <w:qFormat/>
    <w:rsid w:val="007276DE"/>
    <w:pPr>
      <w:ind w:left="1080"/>
    </w:pPr>
  </w:style>
  <w:style w:type="paragraph" w:styleId="ListBullet3">
    <w:name w:val="List Bullet 3"/>
    <w:basedOn w:val="Normal"/>
    <w:uiPriority w:val="99"/>
    <w:unhideWhenUsed/>
    <w:rsid w:val="005A7F33"/>
    <w:pPr>
      <w:numPr>
        <w:numId w:val="6"/>
      </w:numPr>
      <w:spacing w:after="220"/>
    </w:pPr>
  </w:style>
  <w:style w:type="paragraph" w:styleId="ListBullet2">
    <w:name w:val="List Bullet 2"/>
    <w:basedOn w:val="Normal"/>
    <w:uiPriority w:val="99"/>
    <w:unhideWhenUsed/>
    <w:rsid w:val="007D7C64"/>
    <w:pPr>
      <w:widowControl/>
      <w:numPr>
        <w:numId w:val="5"/>
      </w:numPr>
      <w:spacing w:after="220"/>
    </w:pPr>
  </w:style>
  <w:style w:type="paragraph" w:customStyle="1" w:styleId="StyleBodyTextCondensedby065pt">
    <w:name w:val="Style Body Text + Condensed by  0.65 pt"/>
    <w:basedOn w:val="BodyText"/>
    <w:rsid w:val="005B43F9"/>
  </w:style>
  <w:style w:type="paragraph" w:styleId="ListBullet">
    <w:name w:val="List Bullet"/>
    <w:basedOn w:val="Normal"/>
    <w:uiPriority w:val="99"/>
    <w:unhideWhenUsed/>
    <w:rsid w:val="004B1844"/>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000840">
      <w:bodyDiv w:val="1"/>
      <w:marLeft w:val="0"/>
      <w:marRight w:val="0"/>
      <w:marTop w:val="0"/>
      <w:marBottom w:val="0"/>
      <w:divBdr>
        <w:top w:val="none" w:sz="0" w:space="0" w:color="auto"/>
        <w:left w:val="none" w:sz="0" w:space="0" w:color="auto"/>
        <w:bottom w:val="none" w:sz="0" w:space="0" w:color="auto"/>
        <w:right w:val="none" w:sz="0" w:space="0" w:color="auto"/>
      </w:divBdr>
    </w:div>
    <w:div w:id="616722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upal.nrc.gov/nrr/ope/33992%20" TargetMode="External"/><Relationship Id="rId18" Type="http://schemas.openxmlformats.org/officeDocument/2006/relationships/hyperlink" Target="https://nrodrp.nrc.gov/idmws/ViewDocByAccession.asp?AccessionNumber=ML072400349" TargetMode="External"/><Relationship Id="rId26" Type="http://schemas.openxmlformats.org/officeDocument/2006/relationships/hyperlink" Target="https://nrodrp.nrc.gov/idmws/ViewDocByAccession.asp?AccessionNumber=ML14303A019" TargetMode="External"/><Relationship Id="rId3" Type="http://schemas.openxmlformats.org/officeDocument/2006/relationships/customXml" Target="../customXml/item3.xml"/><Relationship Id="rId21" Type="http://schemas.openxmlformats.org/officeDocument/2006/relationships/hyperlink" Target="https://www.nrc.gov/docs/ML1126/ML11262A023.pdf" TargetMode="External"/><Relationship Id="rId34" Type="http://schemas.openxmlformats.org/officeDocument/2006/relationships/hyperlink" Target="https://adamsxt.nrc.gov/navigator/AdamsXT/content/downloadContent.faces?objectStoreName=MainLibrary&amp;vsId=%7bF4F5C9B6-3405-C091-B080-7D77F6F00000%7d&amp;ForceBrowserDownloadMgrPrompt=false" TargetMode="External"/><Relationship Id="rId7" Type="http://schemas.openxmlformats.org/officeDocument/2006/relationships/settings" Target="settings.xml"/><Relationship Id="rId12" Type="http://schemas.openxmlformats.org/officeDocument/2006/relationships/hyperlink" Target="https://www.epri.com/" TargetMode="External"/><Relationship Id="rId17" Type="http://schemas.openxmlformats.org/officeDocument/2006/relationships/hyperlink" Target="https://www.nrc.gov/docs/ML0716/ML071650361.pdf" TargetMode="External"/><Relationship Id="rId25" Type="http://schemas.openxmlformats.org/officeDocument/2006/relationships/hyperlink" Target="https://nrodrp.nrc.gov/idmws/ViewDocByAccession.asp?AccessionNumber=ML14303A018" TargetMode="External"/><Relationship Id="rId33" Type="http://schemas.openxmlformats.org/officeDocument/2006/relationships/hyperlink" Target="https://adamsxt.nrc.gov/navigator/AdamsXT/content/downloadContent.faces?objectStoreName=MainLibrary&amp;vsId=%7b3FFDD671-00C6-CD81-84E8-80D31FD00000%7d&amp;ForceBrowserDownloadMgrPrompt=false" TargetMode="External"/><Relationship Id="rId2" Type="http://schemas.openxmlformats.org/officeDocument/2006/relationships/customXml" Target="../customXml/item2.xml"/><Relationship Id="rId16" Type="http://schemas.openxmlformats.org/officeDocument/2006/relationships/hyperlink" Target="https://nrodrp.nrc.gov/idmws/ViewDocByAccession.asp?AccessionNumber=ML022760172" TargetMode="External"/><Relationship Id="rId20" Type="http://schemas.openxmlformats.org/officeDocument/2006/relationships/hyperlink" Target="https://www.nrc.gov/docs/ML0921/ML092160233.pdf" TargetMode="External"/><Relationship Id="rId29" Type="http://schemas.openxmlformats.org/officeDocument/2006/relationships/hyperlink" Target="https://www.nrc.gov/docs/ML1635/ML16350A34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rodrp.nrc.gov/idmws/ViewDocByAccession.asp?AccessionNumber=ML013470102" TargetMode="External"/><Relationship Id="rId24" Type="http://schemas.openxmlformats.org/officeDocument/2006/relationships/hyperlink" Target="https://nrodrp.nrc.gov/idmws/ViewDocByAccession.asp?AccessionNumber=ML14302A576" TargetMode="External"/><Relationship Id="rId32" Type="http://schemas.openxmlformats.org/officeDocument/2006/relationships/hyperlink" Target="https://nrodrp.nrc.gov/idmws/ViewDocByAccession.asp?AccessionNumber=ML18094A298"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nrodrp.nrc.gov/idmws/ViewDocByAccession.asp?AccessionNumber=ML14302A323" TargetMode="External"/><Relationship Id="rId28" Type="http://schemas.openxmlformats.org/officeDocument/2006/relationships/hyperlink" Target="https://nrodrp.nrc.gov/idmws/ViewDocByAccession.asp?AccessionNumber=ML14303A02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rc.gov/docs/ML0833/ML083370044.pdf" TargetMode="External"/><Relationship Id="rId31" Type="http://schemas.openxmlformats.org/officeDocument/2006/relationships/hyperlink" Target="https://adamsxt.nrc.gov/navigator/AdamsXT/content/downloadContent.faces?objectStoreName=MainLibrary&amp;vsId=%7b1C033BC6-B838-4532-A657-A013ECCF3728%7d&amp;ForceBrowserDownloadMgrPrompt=fal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nrc.gov/docs/ML1426/ML14266A049.pdf" TargetMode="External"/><Relationship Id="rId27" Type="http://schemas.openxmlformats.org/officeDocument/2006/relationships/hyperlink" Target="https://nrodrp.nrc.gov/idmws/ViewDocByAccession.asp?AccessionNumber=ML14303A020" TargetMode="External"/><Relationship Id="rId30" Type="http://schemas.openxmlformats.org/officeDocument/2006/relationships/hyperlink" Target="https://nrodrp.nrc.gov/idmws/ViewDocByAccession.asp?AccessionNumber=ML16348A023" TargetMode="Externa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15007B-2F31-434E-BE87-8517DC63529D}">
  <ds:schemaRefs>
    <ds:schemaRef ds:uri="http://schemas.openxmlformats.org/officeDocument/2006/bibliography"/>
  </ds:schemaRefs>
</ds:datastoreItem>
</file>

<file path=customXml/itemProps2.xml><?xml version="1.0" encoding="utf-8"?>
<ds:datastoreItem xmlns:ds="http://schemas.openxmlformats.org/officeDocument/2006/customXml" ds:itemID="{B49AEA75-F084-47B4-980E-0598D353F7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051205-D505-478A-8C6F-8ED7EC0BEB58}">
  <ds:schemaRefs>
    <ds:schemaRef ds:uri="http://schemas.microsoft.com/sharepoint/v3/contenttype/forms"/>
  </ds:schemaRefs>
</ds:datastoreItem>
</file>

<file path=customXml/itemProps4.xml><?xml version="1.0" encoding="utf-8"?>
<ds:datastoreItem xmlns:ds="http://schemas.openxmlformats.org/officeDocument/2006/customXml" ds:itemID="{0A1CA851-4D52-454C-9256-98EEC1342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6531</Words>
  <Characters>37231</Characters>
  <Application>Microsoft Office Word</Application>
  <DocSecurity>2</DocSecurity>
  <Lines>310</Lines>
  <Paragraphs>87</Paragraphs>
  <ScaleCrop>false</ScaleCrop>
  <Company/>
  <LinksUpToDate>false</LinksUpToDate>
  <CharactersWithSpaces>43675</CharactersWithSpaces>
  <SharedDoc>false</SharedDoc>
  <HLinks>
    <vt:vector size="138" baseType="variant">
      <vt:variant>
        <vt:i4>7405627</vt:i4>
      </vt:variant>
      <vt:variant>
        <vt:i4>85</vt:i4>
      </vt:variant>
      <vt:variant>
        <vt:i4>0</vt:i4>
      </vt:variant>
      <vt:variant>
        <vt:i4>5</vt:i4>
      </vt:variant>
      <vt:variant>
        <vt:lpwstr>https://adamsxt.nrc.gov/navigator/AdamsXT/content/downloadContent.faces?objectStoreName=MainLibrary&amp;vsId=%7bF4F5C9B6-3405-C091-B080-7D77F6F00000%7d&amp;ForceBrowserDownloadMgrPrompt=false</vt:lpwstr>
      </vt:variant>
      <vt:variant>
        <vt:lpwstr/>
      </vt:variant>
      <vt:variant>
        <vt:i4>8192048</vt:i4>
      </vt:variant>
      <vt:variant>
        <vt:i4>82</vt:i4>
      </vt:variant>
      <vt:variant>
        <vt:i4>0</vt:i4>
      </vt:variant>
      <vt:variant>
        <vt:i4>5</vt:i4>
      </vt:variant>
      <vt:variant>
        <vt:lpwstr>https://nrodrp.nrc.gov/idmws/ViewDocByAccession.asp?AccessionNumber=ML18094A298</vt:lpwstr>
      </vt:variant>
      <vt:variant>
        <vt:lpwstr/>
      </vt:variant>
      <vt:variant>
        <vt:i4>7667773</vt:i4>
      </vt:variant>
      <vt:variant>
        <vt:i4>79</vt:i4>
      </vt:variant>
      <vt:variant>
        <vt:i4>0</vt:i4>
      </vt:variant>
      <vt:variant>
        <vt:i4>5</vt:i4>
      </vt:variant>
      <vt:variant>
        <vt:lpwstr>https://nrodrp.nrc.gov/idmws/ViewDocByAccession.asp?AccessionNumber=ML16348A023</vt:lpwstr>
      </vt:variant>
      <vt:variant>
        <vt:lpwstr/>
      </vt:variant>
      <vt:variant>
        <vt:i4>7864371</vt:i4>
      </vt:variant>
      <vt:variant>
        <vt:i4>76</vt:i4>
      </vt:variant>
      <vt:variant>
        <vt:i4>0</vt:i4>
      </vt:variant>
      <vt:variant>
        <vt:i4>5</vt:i4>
      </vt:variant>
      <vt:variant>
        <vt:lpwstr>https://www.nrc.gov/docs/ML1635/ML16350A344.pdf</vt:lpwstr>
      </vt:variant>
      <vt:variant>
        <vt:lpwstr/>
      </vt:variant>
      <vt:variant>
        <vt:i4>7536694</vt:i4>
      </vt:variant>
      <vt:variant>
        <vt:i4>73</vt:i4>
      </vt:variant>
      <vt:variant>
        <vt:i4>0</vt:i4>
      </vt:variant>
      <vt:variant>
        <vt:i4>5</vt:i4>
      </vt:variant>
      <vt:variant>
        <vt:lpwstr>https://nrodrp.nrc.gov/idmws/ViewDocByAccession.asp?AccessionNumber=ML14303A021</vt:lpwstr>
      </vt:variant>
      <vt:variant>
        <vt:lpwstr/>
      </vt:variant>
      <vt:variant>
        <vt:i4>7536694</vt:i4>
      </vt:variant>
      <vt:variant>
        <vt:i4>70</vt:i4>
      </vt:variant>
      <vt:variant>
        <vt:i4>0</vt:i4>
      </vt:variant>
      <vt:variant>
        <vt:i4>5</vt:i4>
      </vt:variant>
      <vt:variant>
        <vt:lpwstr>https://nrodrp.nrc.gov/idmws/ViewDocByAccession.asp?AccessionNumber=ML14303A020</vt:lpwstr>
      </vt:variant>
      <vt:variant>
        <vt:lpwstr/>
      </vt:variant>
      <vt:variant>
        <vt:i4>7340086</vt:i4>
      </vt:variant>
      <vt:variant>
        <vt:i4>67</vt:i4>
      </vt:variant>
      <vt:variant>
        <vt:i4>0</vt:i4>
      </vt:variant>
      <vt:variant>
        <vt:i4>5</vt:i4>
      </vt:variant>
      <vt:variant>
        <vt:lpwstr>https://nrodrp.nrc.gov/idmws/ViewDocByAccession.asp?AccessionNumber=ML14303A019</vt:lpwstr>
      </vt:variant>
      <vt:variant>
        <vt:lpwstr/>
      </vt:variant>
      <vt:variant>
        <vt:i4>7340086</vt:i4>
      </vt:variant>
      <vt:variant>
        <vt:i4>64</vt:i4>
      </vt:variant>
      <vt:variant>
        <vt:i4>0</vt:i4>
      </vt:variant>
      <vt:variant>
        <vt:i4>5</vt:i4>
      </vt:variant>
      <vt:variant>
        <vt:lpwstr>https://nrodrp.nrc.gov/idmws/ViewDocByAccession.asp?AccessionNumber=ML14303A018</vt:lpwstr>
      </vt:variant>
      <vt:variant>
        <vt:lpwstr/>
      </vt:variant>
      <vt:variant>
        <vt:i4>7733298</vt:i4>
      </vt:variant>
      <vt:variant>
        <vt:i4>61</vt:i4>
      </vt:variant>
      <vt:variant>
        <vt:i4>0</vt:i4>
      </vt:variant>
      <vt:variant>
        <vt:i4>5</vt:i4>
      </vt:variant>
      <vt:variant>
        <vt:lpwstr>https://nrodrp.nrc.gov/idmws/ViewDocByAccession.asp?AccessionNumber=ML14302A576</vt:lpwstr>
      </vt:variant>
      <vt:variant>
        <vt:lpwstr/>
      </vt:variant>
      <vt:variant>
        <vt:i4>7536692</vt:i4>
      </vt:variant>
      <vt:variant>
        <vt:i4>58</vt:i4>
      </vt:variant>
      <vt:variant>
        <vt:i4>0</vt:i4>
      </vt:variant>
      <vt:variant>
        <vt:i4>5</vt:i4>
      </vt:variant>
      <vt:variant>
        <vt:lpwstr>https://nrodrp.nrc.gov/idmws/ViewDocByAccession.asp?AccessionNumber=ML14302A323</vt:lpwstr>
      </vt:variant>
      <vt:variant>
        <vt:lpwstr/>
      </vt:variant>
      <vt:variant>
        <vt:i4>7864379</vt:i4>
      </vt:variant>
      <vt:variant>
        <vt:i4>55</vt:i4>
      </vt:variant>
      <vt:variant>
        <vt:i4>0</vt:i4>
      </vt:variant>
      <vt:variant>
        <vt:i4>5</vt:i4>
      </vt:variant>
      <vt:variant>
        <vt:lpwstr>https://www.nrc.gov/docs/ML1426/ML14266A049.pdf</vt:lpwstr>
      </vt:variant>
      <vt:variant>
        <vt:lpwstr/>
      </vt:variant>
      <vt:variant>
        <vt:i4>8060976</vt:i4>
      </vt:variant>
      <vt:variant>
        <vt:i4>52</vt:i4>
      </vt:variant>
      <vt:variant>
        <vt:i4>0</vt:i4>
      </vt:variant>
      <vt:variant>
        <vt:i4>5</vt:i4>
      </vt:variant>
      <vt:variant>
        <vt:lpwstr>https://www.nrc.gov/docs/ML1126/ML11262A023.pdf</vt:lpwstr>
      </vt:variant>
      <vt:variant>
        <vt:lpwstr/>
      </vt:variant>
      <vt:variant>
        <vt:i4>2424888</vt:i4>
      </vt:variant>
      <vt:variant>
        <vt:i4>49</vt:i4>
      </vt:variant>
      <vt:variant>
        <vt:i4>0</vt:i4>
      </vt:variant>
      <vt:variant>
        <vt:i4>5</vt:i4>
      </vt:variant>
      <vt:variant>
        <vt:lpwstr>https://www.nrc.gov/docs/ML0921/ML092160233.pdf</vt:lpwstr>
      </vt:variant>
      <vt:variant>
        <vt:lpwstr/>
      </vt:variant>
      <vt:variant>
        <vt:i4>2097214</vt:i4>
      </vt:variant>
      <vt:variant>
        <vt:i4>46</vt:i4>
      </vt:variant>
      <vt:variant>
        <vt:i4>0</vt:i4>
      </vt:variant>
      <vt:variant>
        <vt:i4>5</vt:i4>
      </vt:variant>
      <vt:variant>
        <vt:lpwstr>https://www.nrc.gov/docs/ML0833/ML083370044.pdf</vt:lpwstr>
      </vt:variant>
      <vt:variant>
        <vt:lpwstr/>
      </vt:variant>
      <vt:variant>
        <vt:i4>2293814</vt:i4>
      </vt:variant>
      <vt:variant>
        <vt:i4>43</vt:i4>
      </vt:variant>
      <vt:variant>
        <vt:i4>0</vt:i4>
      </vt:variant>
      <vt:variant>
        <vt:i4>5</vt:i4>
      </vt:variant>
      <vt:variant>
        <vt:lpwstr>https://nrodrp.nrc.gov/idmws/ViewDocByAccession.asp?AccessionNumber=ML072400349</vt:lpwstr>
      </vt:variant>
      <vt:variant>
        <vt:lpwstr/>
      </vt:variant>
      <vt:variant>
        <vt:i4>2752562</vt:i4>
      </vt:variant>
      <vt:variant>
        <vt:i4>40</vt:i4>
      </vt:variant>
      <vt:variant>
        <vt:i4>0</vt:i4>
      </vt:variant>
      <vt:variant>
        <vt:i4>5</vt:i4>
      </vt:variant>
      <vt:variant>
        <vt:lpwstr>https://www.nrc.gov/docs/ML0716/ML071650361.pdf</vt:lpwstr>
      </vt:variant>
      <vt:variant>
        <vt:lpwstr/>
      </vt:variant>
      <vt:variant>
        <vt:i4>2490418</vt:i4>
      </vt:variant>
      <vt:variant>
        <vt:i4>37</vt:i4>
      </vt:variant>
      <vt:variant>
        <vt:i4>0</vt:i4>
      </vt:variant>
      <vt:variant>
        <vt:i4>5</vt:i4>
      </vt:variant>
      <vt:variant>
        <vt:lpwstr>https://nrodrp.nrc.gov/idmws/ViewDocByAccession.asp?AccessionNumber=ML022760172</vt:lpwstr>
      </vt:variant>
      <vt:variant>
        <vt:lpwstr/>
      </vt:variant>
      <vt:variant>
        <vt:i4>5767178</vt:i4>
      </vt:variant>
      <vt:variant>
        <vt:i4>24</vt:i4>
      </vt:variant>
      <vt:variant>
        <vt:i4>0</vt:i4>
      </vt:variant>
      <vt:variant>
        <vt:i4>5</vt:i4>
      </vt:variant>
      <vt:variant>
        <vt:lpwstr>https://intranet.nrc.gov/tech-lib</vt:lpwstr>
      </vt:variant>
      <vt:variant>
        <vt:lpwstr/>
      </vt:variant>
      <vt:variant>
        <vt:i4>7602284</vt:i4>
      </vt:variant>
      <vt:variant>
        <vt:i4>15</vt:i4>
      </vt:variant>
      <vt:variant>
        <vt:i4>0</vt:i4>
      </vt:variant>
      <vt:variant>
        <vt:i4>5</vt:i4>
      </vt:variant>
      <vt:variant>
        <vt:lpwstr>https://intranet.nrc.gov/tech-lib/35764</vt:lpwstr>
      </vt:variant>
      <vt:variant>
        <vt:lpwstr/>
      </vt:variant>
      <vt:variant>
        <vt:i4>6357095</vt:i4>
      </vt:variant>
      <vt:variant>
        <vt:i4>9</vt:i4>
      </vt:variant>
      <vt:variant>
        <vt:i4>0</vt:i4>
      </vt:variant>
      <vt:variant>
        <vt:i4>5</vt:i4>
      </vt:variant>
      <vt:variant>
        <vt:lpwstr>http://drupal.nrc.gov/nrr/ope/33992</vt:lpwstr>
      </vt:variant>
      <vt:variant>
        <vt:lpwstr/>
      </vt:variant>
      <vt:variant>
        <vt:i4>2621567</vt:i4>
      </vt:variant>
      <vt:variant>
        <vt:i4>6</vt:i4>
      </vt:variant>
      <vt:variant>
        <vt:i4>0</vt:i4>
      </vt:variant>
      <vt:variant>
        <vt:i4>5</vt:i4>
      </vt:variant>
      <vt:variant>
        <vt:lpwstr>https://www.epri.com/</vt:lpwstr>
      </vt:variant>
      <vt:variant>
        <vt:lpwstr>/pages/product/1000975/</vt:lpwstr>
      </vt:variant>
      <vt:variant>
        <vt:i4>2162738</vt:i4>
      </vt:variant>
      <vt:variant>
        <vt:i4>3</vt:i4>
      </vt:variant>
      <vt:variant>
        <vt:i4>0</vt:i4>
      </vt:variant>
      <vt:variant>
        <vt:i4>5</vt:i4>
      </vt:variant>
      <vt:variant>
        <vt:lpwstr>https://nrodrp.nrc.gov/idmws/ViewDocByAccession.asp?AccessionNumber=ML013470102</vt:lpwstr>
      </vt:variant>
      <vt:variant>
        <vt:lpwstr/>
      </vt:variant>
      <vt:variant>
        <vt:i4>1310807</vt:i4>
      </vt:variant>
      <vt:variant>
        <vt:i4>0</vt:i4>
      </vt:variant>
      <vt:variant>
        <vt:i4>0</vt:i4>
      </vt:variant>
      <vt:variant>
        <vt:i4>5</vt:i4>
      </vt:variant>
      <vt:variant>
        <vt:lpwstr>https://adamsxt.nrc.gov/navigator/AdamsXT/packagecontent/packageContent.faces?id=%7b388E2E4B-865B-CAEB-84F2-80F73D100000%7d&amp;objectStoreName=MainLibrary&amp;wId=1653492318642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4</cp:revision>
  <dcterms:created xsi:type="dcterms:W3CDTF">2022-08-08T18:44:00Z</dcterms:created>
  <dcterms:modified xsi:type="dcterms:W3CDTF">2022-08-08T18:49:00Z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